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2998126" w:rsidR="00067FE2" w:rsidRDefault="00C358A2" w:rsidP="00F44236">
            <w:pPr>
              <w:pStyle w:val="Header"/>
            </w:pPr>
            <w:hyperlink r:id="rId11" w:history="1">
              <w:r w:rsidRPr="00C358A2">
                <w:rPr>
                  <w:rStyle w:val="Hyperlink"/>
                </w:rPr>
                <w:t>1278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3E2891E" w:rsidR="00067FE2" w:rsidRDefault="00800680" w:rsidP="00F44236">
            <w:pPr>
              <w:pStyle w:val="Header"/>
            </w:pPr>
            <w:r>
              <w:t>Establishing Advanced Grid Support Service as an Ancillary Service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571737B" w:rsidR="00067FE2" w:rsidRPr="00E01925" w:rsidRDefault="00C358A2" w:rsidP="00F44236">
            <w:pPr>
              <w:pStyle w:val="NormalArial"/>
            </w:pPr>
            <w:r>
              <w:t>March 30,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31C0FA4"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7CF25EB" w14:textId="4CACE5DF" w:rsidR="00800680" w:rsidRDefault="00800680" w:rsidP="00715EFA">
            <w:pPr>
              <w:pStyle w:val="NormalArial"/>
              <w:spacing w:before="120"/>
            </w:pPr>
            <w:r>
              <w:t>2</w:t>
            </w:r>
            <w:r w:rsidR="00715EFA">
              <w:t>.1</w:t>
            </w:r>
            <w:r>
              <w:t>, Definitions</w:t>
            </w:r>
          </w:p>
          <w:p w14:paraId="1B5CA6FC" w14:textId="20081973" w:rsidR="00487F0B" w:rsidRDefault="00487F0B" w:rsidP="00487F0B">
            <w:pPr>
              <w:pStyle w:val="NormalArial"/>
            </w:pPr>
            <w:r>
              <w:t>2.2, Acronyms and Abbreviations</w:t>
            </w:r>
          </w:p>
          <w:p w14:paraId="50EE7E63" w14:textId="7F908B50" w:rsidR="00800680" w:rsidRDefault="00800680" w:rsidP="00800680">
            <w:pPr>
              <w:pStyle w:val="NormalArial"/>
            </w:pPr>
            <w:r>
              <w:t>3.14</w:t>
            </w:r>
            <w:r w:rsidR="00715EFA">
              <w:t xml:space="preserve">, </w:t>
            </w:r>
            <w:r w:rsidRPr="000F0EDE">
              <w:t>Contracts for Reliability Resources and Emergency Response Service Resources</w:t>
            </w:r>
          </w:p>
          <w:p w14:paraId="2BA2D162" w14:textId="0D4A4E0F" w:rsidR="00E574F7" w:rsidRDefault="00E574F7" w:rsidP="00800680">
            <w:pPr>
              <w:pStyle w:val="NormalArial"/>
            </w:pPr>
            <w:r w:rsidRPr="00E574F7">
              <w:t>3.14.6</w:t>
            </w:r>
            <w:r>
              <w:t xml:space="preserve">, </w:t>
            </w:r>
            <w:r w:rsidRPr="00E574F7">
              <w:t>Advance Grid Support</w:t>
            </w:r>
            <w:r>
              <w:t xml:space="preserve"> (new)</w:t>
            </w:r>
          </w:p>
          <w:p w14:paraId="56E3291C" w14:textId="4A1B9DEC" w:rsidR="00386774" w:rsidRDefault="00386774" w:rsidP="00386774">
            <w:pPr>
              <w:pStyle w:val="NormalArial"/>
            </w:pPr>
            <w:r>
              <w:t>6.6.15</w:t>
            </w:r>
            <w:r>
              <w:tab/>
              <w:t>Advanced Grid Support Capacity (new)</w:t>
            </w:r>
          </w:p>
          <w:p w14:paraId="51B2B418" w14:textId="232AFA6C" w:rsidR="00386774" w:rsidRDefault="00386774" w:rsidP="00386774">
            <w:pPr>
              <w:pStyle w:val="NormalArial"/>
            </w:pPr>
            <w:r>
              <w:t>6.6.15.1, Advanced Grid Support Hourly Availability Fee Payment (new)</w:t>
            </w:r>
          </w:p>
          <w:p w14:paraId="23C5E067" w14:textId="293B829D" w:rsidR="00386774" w:rsidRDefault="00386774" w:rsidP="00386774">
            <w:pPr>
              <w:pStyle w:val="NormalArial"/>
            </w:pPr>
            <w:r w:rsidRPr="00386774">
              <w:t>6.6.15.2</w:t>
            </w:r>
            <w:r>
              <w:t xml:space="preserve">, </w:t>
            </w:r>
            <w:r w:rsidRPr="00386774">
              <w:t>Advanced Grid Support Capacity Charge</w:t>
            </w:r>
            <w:r>
              <w:t xml:space="preserve"> (new)</w:t>
            </w:r>
          </w:p>
          <w:p w14:paraId="146722AE" w14:textId="1FE0BBFC" w:rsidR="00386774" w:rsidRDefault="00386774" w:rsidP="00800680">
            <w:pPr>
              <w:pStyle w:val="NormalArial"/>
            </w:pPr>
            <w:r w:rsidRPr="00386774">
              <w:t>8.1.1.2.1.8</w:t>
            </w:r>
            <w:r>
              <w:t xml:space="preserve">, </w:t>
            </w:r>
            <w:r w:rsidRPr="00386774">
              <w:t>AGSS Testing and Qualification</w:t>
            </w:r>
            <w:r>
              <w:t xml:space="preserve"> (new)</w:t>
            </w:r>
          </w:p>
          <w:p w14:paraId="72DDFC50" w14:textId="536275F2" w:rsidR="00800680" w:rsidRDefault="00800680" w:rsidP="00800680">
            <w:pPr>
              <w:pStyle w:val="NormalArial"/>
            </w:pPr>
            <w:r>
              <w:t>16</w:t>
            </w:r>
            <w:r w:rsidR="00386774">
              <w:t xml:space="preserve">.20, </w:t>
            </w:r>
            <w:r w:rsidR="00386774" w:rsidRPr="00386774">
              <w:t>Resources Providing Advanced Grid Support Service</w:t>
            </w:r>
            <w:r w:rsidR="00386774">
              <w:t xml:space="preserve"> (new)</w:t>
            </w:r>
          </w:p>
          <w:p w14:paraId="49256EF7" w14:textId="004EB70B" w:rsidR="00800680" w:rsidRPr="00E92066" w:rsidRDefault="00800680" w:rsidP="00800680">
            <w:pPr>
              <w:pStyle w:val="NormalArial"/>
              <w:rPr>
                <w:bCs/>
              </w:rPr>
            </w:pPr>
            <w:r w:rsidRPr="00E92066">
              <w:rPr>
                <w:bCs/>
              </w:rPr>
              <w:t>22</w:t>
            </w:r>
            <w:r w:rsidR="00715EFA">
              <w:rPr>
                <w:bCs/>
              </w:rPr>
              <w:t>,</w:t>
            </w:r>
            <w:r>
              <w:rPr>
                <w:bCs/>
              </w:rPr>
              <w:t xml:space="preserve"> </w:t>
            </w:r>
            <w:r w:rsidRPr="00E92066">
              <w:rPr>
                <w:bCs/>
              </w:rPr>
              <w:t>Attachment Q</w:t>
            </w:r>
            <w:r w:rsidR="00715EFA">
              <w:rPr>
                <w:bCs/>
              </w:rPr>
              <w:t xml:space="preserve">, </w:t>
            </w:r>
            <w:r w:rsidRPr="00E92066">
              <w:rPr>
                <w:bCs/>
              </w:rPr>
              <w:t>Standard Form Advanced Grid Support Service (AGSS) Agreement</w:t>
            </w:r>
            <w:r w:rsidR="0017433C">
              <w:rPr>
                <w:bCs/>
              </w:rPr>
              <w:t xml:space="preserve"> (new)</w:t>
            </w:r>
          </w:p>
          <w:p w14:paraId="3356516F" w14:textId="3320F453" w:rsidR="009D17F0" w:rsidRPr="00715EFA" w:rsidRDefault="00800680" w:rsidP="00715EFA">
            <w:pPr>
              <w:pStyle w:val="NormalArial"/>
              <w:spacing w:after="120"/>
              <w:rPr>
                <w:bCs/>
              </w:rPr>
            </w:pPr>
            <w:r w:rsidRPr="00E92066">
              <w:rPr>
                <w:bCs/>
              </w:rPr>
              <w:t>22</w:t>
            </w:r>
            <w:r w:rsidR="00715EFA">
              <w:rPr>
                <w:bCs/>
              </w:rPr>
              <w:t>,</w:t>
            </w:r>
            <w:r>
              <w:rPr>
                <w:bCs/>
              </w:rPr>
              <w:t xml:space="preserve"> </w:t>
            </w:r>
            <w:r w:rsidRPr="00E92066">
              <w:rPr>
                <w:bCs/>
              </w:rPr>
              <w:t xml:space="preserve">Attachment </w:t>
            </w:r>
            <w:r>
              <w:rPr>
                <w:bCs/>
              </w:rPr>
              <w:t>R</w:t>
            </w:r>
            <w:r w:rsidR="00715EFA">
              <w:rPr>
                <w:bCs/>
              </w:rPr>
              <w:t xml:space="preserve">, </w:t>
            </w:r>
            <w:r w:rsidRPr="00E92066">
              <w:rPr>
                <w:bCs/>
              </w:rPr>
              <w:t xml:space="preserve">Standard Form </w:t>
            </w:r>
            <w:r>
              <w:rPr>
                <w:bCs/>
              </w:rPr>
              <w:t xml:space="preserve">Amendment to </w:t>
            </w:r>
            <w:r w:rsidRPr="00E92066">
              <w:rPr>
                <w:bCs/>
              </w:rPr>
              <w:t>Advanced Grid Support Service (AGSS) Agreement</w:t>
            </w:r>
            <w:r w:rsidR="0017433C">
              <w:rPr>
                <w:bCs/>
              </w:rP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06023C2" w:rsidR="00C9766A" w:rsidRPr="00FB509B" w:rsidRDefault="00715EF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2C5CEC0" w:rsidR="009D17F0" w:rsidRPr="00FB509B" w:rsidRDefault="00715EFA" w:rsidP="00715EFA">
            <w:pPr>
              <w:pStyle w:val="NormalArial"/>
              <w:spacing w:before="120" w:after="120"/>
            </w:pPr>
            <w:proofErr w:type="gramStart"/>
            <w:r>
              <w:t>In order to</w:t>
            </w:r>
            <w:proofErr w:type="gramEnd"/>
            <w:r>
              <w:t xml:space="preserve"> fulfill the </w:t>
            </w:r>
            <w:r w:rsidRPr="00715EFA">
              <w:t>Public Utility Commission of Texas</w:t>
            </w:r>
            <w:r>
              <w:t>’s (PUCT’s) blueprint requirement for a compensated service to maintain grid stability, this Nodal Protocol Revision Request (NPRR) creates an Advanced Grid Support Service</w:t>
            </w:r>
            <w:r w:rsidR="00904E17">
              <w:t xml:space="preserve"> (AGSS)</w:t>
            </w:r>
            <w:r>
              <w:t xml:space="preserve">. </w:t>
            </w:r>
            <w:r w:rsidR="00904E17">
              <w:t xml:space="preserve"> AGSS</w:t>
            </w:r>
            <w:r>
              <w:t xml:space="preserve"> will incent </w:t>
            </w:r>
            <w:r w:rsidR="00104BFE">
              <w:t xml:space="preserve">Inverter-Based Resources (IBRs), particularly </w:t>
            </w:r>
            <w:r>
              <w:t>Energy Storage Resources (ESRs)</w:t>
            </w:r>
            <w:r w:rsidR="00104BFE">
              <w:t>,</w:t>
            </w:r>
            <w:r>
              <w:t xml:space="preserve"> to provide valuable stability support to the ERCOT grid and will do so more quickly and efficiently than a mandate, as qualifications are clearly stated, without punitive and unclear compliance mechanisms, which may slow technology growth altogether.  This NPRR defines Resource capabilities and provide</w:t>
            </w:r>
            <w:r w:rsidR="00904E17">
              <w:t>s</w:t>
            </w:r>
            <w:r>
              <w:t xml:space="preserve"> for compensation based on a</w:t>
            </w:r>
            <w:r w:rsidR="00904E17">
              <w:t>n</w:t>
            </w:r>
            <w:r>
              <w:t xml:space="preserve"> annual bidding process, </w:t>
            </w:r>
            <w:proofErr w:type="gramStart"/>
            <w:r>
              <w:t>similar to</w:t>
            </w:r>
            <w:proofErr w:type="gramEnd"/>
            <w:r>
              <w:t xml:space="preserve"> Black Start Service (BSS).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C6A6EBB"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6pt;height:15pt" o:ole="">
                  <v:imagedata r:id="rId12" o:title=""/>
                </v:shape>
                <w:control r:id="rId13" w:name="TextBox112" w:shapeid="_x0000_i1040"/>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404AE88F"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1440" w:dyaOrig="1440" w14:anchorId="613324DE">
                <v:shape id="_x0000_i1042" type="#_x0000_t75" style="width:15.6pt;height:15pt" o:ole="">
                  <v:imagedata r:id="rId15" o:title=""/>
                </v:shape>
                <w:control r:id="rId16" w:name="TextBox17" w:shapeid="_x0000_i1042"/>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5D178D3D"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4" type="#_x0000_t75" style="width:15.6pt;height:15pt" o:ole="">
                  <v:imagedata r:id="rId15" o:title=""/>
                </v:shape>
                <w:control r:id="rId18" w:name="TextBox122" w:shapeid="_x0000_i1044"/>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3C2805E" w:rsidR="00E71C39" w:rsidRDefault="00E71C39" w:rsidP="00E71C39">
            <w:pPr>
              <w:pStyle w:val="NormalArial"/>
              <w:spacing w:before="120"/>
              <w:rPr>
                <w:iCs/>
                <w:kern w:val="24"/>
              </w:rPr>
            </w:pPr>
            <w:r w:rsidRPr="006629C8">
              <w:object w:dxaOrig="1440" w:dyaOrig="1440" w14:anchorId="200A7673">
                <v:shape id="_x0000_i1046" type="#_x0000_t75" style="width:15.6pt;height:15pt" o:ole="">
                  <v:imagedata r:id="rId15" o:title=""/>
                </v:shape>
                <w:control r:id="rId20" w:name="TextBox13" w:shapeid="_x0000_i1046"/>
              </w:object>
            </w:r>
            <w:r w:rsidRPr="006629C8">
              <w:t xml:space="preserve">  </w:t>
            </w:r>
            <w:r w:rsidR="00ED3965" w:rsidRPr="00344591">
              <w:rPr>
                <w:iCs/>
                <w:kern w:val="24"/>
              </w:rPr>
              <w:t>General system and/or process improvement(s)</w:t>
            </w:r>
          </w:p>
          <w:p w14:paraId="17096D73" w14:textId="4C51C081" w:rsidR="00E71C39" w:rsidRDefault="00E71C39" w:rsidP="00E71C39">
            <w:pPr>
              <w:pStyle w:val="NormalArial"/>
              <w:spacing w:before="120"/>
              <w:rPr>
                <w:iCs/>
                <w:kern w:val="24"/>
              </w:rPr>
            </w:pPr>
            <w:r w:rsidRPr="006629C8">
              <w:object w:dxaOrig="1440" w:dyaOrig="1440" w14:anchorId="4C6ED319">
                <v:shape id="_x0000_i1048" type="#_x0000_t75" style="width:15.6pt;height:15pt" o:ole="">
                  <v:imagedata r:id="rId15" o:title=""/>
                </v:shape>
                <w:control r:id="rId21" w:name="TextBox14" w:shapeid="_x0000_i1048"/>
              </w:object>
            </w:r>
            <w:r w:rsidRPr="006629C8">
              <w:t xml:space="preserve">  </w:t>
            </w:r>
            <w:r>
              <w:rPr>
                <w:iCs/>
                <w:kern w:val="24"/>
              </w:rPr>
              <w:t>Regulatory requirements</w:t>
            </w:r>
          </w:p>
          <w:p w14:paraId="5FB89AD5" w14:textId="6C12F9AD" w:rsidR="00E71C39" w:rsidRPr="00CD242D" w:rsidRDefault="00E71C39" w:rsidP="00E71C39">
            <w:pPr>
              <w:pStyle w:val="NormalArial"/>
              <w:spacing w:before="120"/>
              <w:rPr>
                <w:rFonts w:cs="Arial"/>
                <w:color w:val="000000"/>
              </w:rPr>
            </w:pPr>
            <w:r w:rsidRPr="006629C8">
              <w:object w:dxaOrig="1440" w:dyaOrig="1440" w14:anchorId="52A53E32">
                <v:shape id="_x0000_i1050" type="#_x0000_t75" style="width:15.6pt;height:15pt" o:ole="">
                  <v:imagedata r:id="rId15" o:title=""/>
                </v:shape>
                <w:control r:id="rId22" w:name="TextBox15" w:shapeid="_x0000_i1050"/>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7FACFFA4" w14:textId="3679822B" w:rsidR="00800680" w:rsidRPr="00715EFA" w:rsidRDefault="00800680" w:rsidP="00715EFA">
            <w:pPr>
              <w:pStyle w:val="NormalArial"/>
              <w:spacing w:before="120" w:after="120"/>
            </w:pPr>
            <w:r w:rsidRPr="00715EFA">
              <w:t xml:space="preserve">In the “Approval of Blueprint for Wholesale Electric Market Design and Directives to ERCOT,” filed on December 6, 2021, which was intended as the blueprint to address ERCOT market design issues identified during and after Winter Storm Uri, the </w:t>
            </w:r>
            <w:r w:rsidR="00715EFA">
              <w:t>PUCT</w:t>
            </w:r>
            <w:r w:rsidRPr="00715EFA">
              <w:t xml:space="preserve"> concluded that “the ERCOT market will develop a product to compensate valuable voltage support service that will help maintain grid stability as more inverter-based resources enter the market.” To date, no stability or voltage support service with compensation, has been designed or proposed. Moreover, in </w:t>
            </w:r>
            <w:r w:rsidR="00715EFA">
              <w:t>Nodal Operating Guide Revision Request (</w:t>
            </w:r>
            <w:r w:rsidRPr="00715EFA">
              <w:t>NOGRR</w:t>
            </w:r>
            <w:r w:rsidR="00715EFA">
              <w:t xml:space="preserve">) </w:t>
            </w:r>
            <w:r w:rsidRPr="00715EFA">
              <w:t>272</w:t>
            </w:r>
            <w:r w:rsidR="00715EFA">
              <w:t>,</w:t>
            </w:r>
            <w:r w:rsidRPr="00715EFA">
              <w:t xml:space="preserve"> Advanced Grid Support Requirements for Inverter-Based ESRs, ERCOT intends that “proposed requirements will help improve grid stability and resilience to maintain stable operation of the ERCOT Transmission Grid in this context in which IBRs are predominant.” This proposal mandates that valuable grid stability services be provided with no compensation and invokes an inaccurate and problematic cost-causation argument that would set a precedent for other </w:t>
            </w:r>
            <w:r w:rsidR="00715EFA">
              <w:t>A</w:t>
            </w:r>
            <w:r w:rsidRPr="00715EFA">
              <w:t xml:space="preserve">ncillary </w:t>
            </w:r>
            <w:r w:rsidR="00715EFA">
              <w:t>S</w:t>
            </w:r>
            <w:r w:rsidRPr="00715EFA">
              <w:t xml:space="preserve">ervices. </w:t>
            </w:r>
          </w:p>
          <w:p w14:paraId="313E5647" w14:textId="6E836B02" w:rsidR="00625E5D" w:rsidRPr="00715EFA" w:rsidRDefault="00800680" w:rsidP="00715EFA">
            <w:pPr>
              <w:pStyle w:val="NormalArial"/>
              <w:spacing w:before="120" w:after="120"/>
            </w:pPr>
            <w:r w:rsidRPr="00715EFA">
              <w:t xml:space="preserve">Markets outside of ERCOT have had success with providing their grids with stability services through compensated products. For example, the United Kingdom’s Electric System Operator (“ESO”), has seen ESRs provide commercially available grid forming technology, under a “stability pathfinder” which is a paid, voluntary request for proposals for stability services. Grid-forming battery energy storage was first awarded under an ESO pathfinder in 2022. The ESO has already further gone beyond the pathfinders towards creating markets for stability services, both near-term procurement (day-ahead) and long-term (one-year plus out), and grid-forming battery energy storage is contracted to provide 12% of Great Britain’s inertia by 2026.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8A42EAC" w:rsidR="009A3772" w:rsidRDefault="0041386F">
            <w:pPr>
              <w:pStyle w:val="NormalArial"/>
            </w:pPr>
            <w:r>
              <w:t>Robert Helton</w:t>
            </w:r>
            <w:r w:rsidR="00715EFA">
              <w:t xml:space="preserve"> </w:t>
            </w:r>
            <w:r>
              <w:t>/</w:t>
            </w:r>
            <w:r w:rsidR="00715EFA">
              <w:t xml:space="preserve"> </w:t>
            </w:r>
            <w:r>
              <w:t>Caitlin Smith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6B09007" w:rsidR="009A3772" w:rsidRDefault="00715EFA" w:rsidP="00715EFA">
            <w:pPr>
              <w:pStyle w:val="NormalArial"/>
            </w:pPr>
            <w:hyperlink r:id="rId23" w:history="1">
              <w:r w:rsidRPr="00A70D2D">
                <w:rPr>
                  <w:rStyle w:val="Hyperlink"/>
                </w:rPr>
                <w:t>Robert.helton@engie.com</w:t>
              </w:r>
            </w:hyperlink>
            <w:r>
              <w:t xml:space="preserve"> / </w:t>
            </w:r>
            <w:hyperlink r:id="rId24" w:history="1">
              <w:r w:rsidRPr="00A70D2D">
                <w:rPr>
                  <w:rStyle w:val="Hyperlink"/>
                </w:rPr>
                <w:t>Caitlin.smith@jupiterpower.io</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820BD7C" w:rsidR="009A3772" w:rsidRDefault="00800680">
            <w:pPr>
              <w:pStyle w:val="NormalArial"/>
            </w:pPr>
            <w:r>
              <w:t>Engie NA</w:t>
            </w:r>
            <w:r w:rsidR="00715EFA">
              <w:t xml:space="preserve"> / </w:t>
            </w:r>
            <w:r w:rsidR="0041386F">
              <w:t>Jupiter Power LLC</w:t>
            </w:r>
            <w:r w:rsidR="00715EFA">
              <w:t xml:space="preserve"> (</w:t>
            </w:r>
            <w:r w:rsidR="00C358A2">
              <w:t>“</w:t>
            </w:r>
            <w:r w:rsidR="00715EFA">
              <w:t>Joint Sponsors</w:t>
            </w:r>
            <w:r w:rsidR="00C358A2">
              <w:t>”</w:t>
            </w:r>
            <w:r w:rsidR="00715EFA">
              <w: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28A197" w:rsidR="009A3772" w:rsidRDefault="00800680">
            <w:pPr>
              <w:pStyle w:val="NormalArial"/>
            </w:pPr>
            <w:r>
              <w:t>832</w:t>
            </w:r>
            <w:r w:rsidR="00715EFA">
              <w:t>-</w:t>
            </w:r>
            <w:r>
              <w:t>435</w:t>
            </w:r>
            <w:r w:rsidR="00715EFA">
              <w:t>-</w:t>
            </w:r>
            <w:r>
              <w:t>7815</w:t>
            </w:r>
            <w:r w:rsidR="00715EFA">
              <w:t xml:space="preserve"> </w:t>
            </w:r>
            <w:r w:rsidR="0041386F">
              <w:t>/</w:t>
            </w:r>
            <w:r w:rsidR="00715EFA">
              <w:t xml:space="preserve"> </w:t>
            </w:r>
            <w:r w:rsidR="0041386F">
              <w:t>832-326-1238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54A921D" w:rsidR="009A3772" w:rsidRDefault="00800680">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93F663" w:rsidR="009A3772" w:rsidRPr="00D56D61" w:rsidRDefault="00715EF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9E41EE7" w:rsidR="009A3772" w:rsidRPr="00D56D61" w:rsidRDefault="00715EFA">
            <w:pPr>
              <w:pStyle w:val="NormalArial"/>
            </w:pPr>
            <w:hyperlink r:id="rId25" w:history="1">
              <w:r w:rsidRPr="00A70D2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2F8A328" w:rsidR="009A3772" w:rsidRDefault="00715EFA">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3DC814F" w14:textId="77777777" w:rsidR="003F4147" w:rsidRDefault="003F4147" w:rsidP="003F4147">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29CC05B4" w14:textId="77777777" w:rsidR="00E574F7" w:rsidRPr="008C6103" w:rsidRDefault="00E574F7" w:rsidP="00E574F7">
      <w:pPr>
        <w:pStyle w:val="Default"/>
        <w:spacing w:before="240" w:after="240"/>
        <w:rPr>
          <w:ins w:id="5" w:author="Joint Sponsors" w:date="2025-03-20T11:59:00Z" w16du:dateUtc="2025-03-20T16:59:00Z"/>
        </w:rPr>
      </w:pPr>
      <w:ins w:id="6" w:author="Joint Sponsors" w:date="2025-03-20T11:59:00Z" w16du:dateUtc="2025-03-20T16:59:00Z">
        <w:r>
          <w:rPr>
            <w:b/>
            <w:bCs/>
          </w:rPr>
          <w:t>Advanced Grid</w:t>
        </w:r>
        <w:r w:rsidRPr="008C6103">
          <w:rPr>
            <w:b/>
            <w:bCs/>
          </w:rPr>
          <w:t xml:space="preserve"> Capable Resource</w:t>
        </w:r>
      </w:ins>
    </w:p>
    <w:p w14:paraId="130390FA" w14:textId="368E06B6" w:rsidR="00E574F7" w:rsidRPr="009A110F" w:rsidRDefault="00E574F7" w:rsidP="00E574F7">
      <w:pPr>
        <w:rPr>
          <w:ins w:id="7" w:author="Joint Sponsors" w:date="2025-03-20T11:59:00Z" w16du:dateUtc="2025-03-20T16:59:00Z"/>
        </w:rPr>
      </w:pPr>
      <w:bookmarkStart w:id="8" w:name="_Toc80425435"/>
      <w:bookmarkStart w:id="9" w:name="_Toc118224401"/>
      <w:bookmarkStart w:id="10" w:name="_Toc118909469"/>
      <w:bookmarkStart w:id="11" w:name="_Toc205190265"/>
      <w:bookmarkStart w:id="12" w:name="_Toc73847688"/>
      <w:ins w:id="13" w:author="Joint Sponsors" w:date="2025-03-20T11:59:00Z" w16du:dateUtc="2025-03-20T16:59:00Z">
        <w:r w:rsidRPr="009A110F">
          <w:t xml:space="preserve">An </w:t>
        </w:r>
      </w:ins>
      <w:ins w:id="14" w:author="Joint Sponsors" w:date="2025-03-26T19:52:00Z" w16du:dateUtc="2025-03-27T00:52:00Z">
        <w:r w:rsidR="00104BFE">
          <w:t xml:space="preserve">Inverter-Based Resource (IBR) </w:t>
        </w:r>
      </w:ins>
      <w:ins w:id="15" w:author="Joint Sponsors" w:date="2025-03-20T11:59:00Z" w16du:dateUtc="2025-03-20T16:59:00Z">
        <w:r w:rsidRPr="009A110F">
          <w:t>that interconnects to the ERCOT Transmission Grid</w:t>
        </w:r>
        <w:r>
          <w:t xml:space="preserve"> that can </w:t>
        </w:r>
        <w:r w:rsidRPr="009A110F">
          <w:t xml:space="preserve"> maintain an internal voltage phasor that is constant or near-constant in the sub-transient to transient timeframe. </w:t>
        </w:r>
      </w:ins>
      <w:ins w:id="16" w:author="Joint Sponsors" w:date="2025-03-26T19:53:00Z" w16du:dateUtc="2025-03-27T00:53:00Z">
        <w:r w:rsidR="00104BFE">
          <w:t xml:space="preserve"> </w:t>
        </w:r>
      </w:ins>
      <w:ins w:id="17" w:author="Joint Sponsors" w:date="2025-03-20T11:59:00Z" w16du:dateUtc="2025-03-20T16:59:00Z">
        <w:r w:rsidRPr="009A110F">
          <w:t xml:space="preserve">An </w:t>
        </w:r>
      </w:ins>
      <w:ins w:id="18" w:author="Joint Sponsors" w:date="2025-03-26T19:52:00Z" w16du:dateUtc="2025-03-27T00:52:00Z">
        <w:r w:rsidR="00104BFE">
          <w:t>IBR</w:t>
        </w:r>
      </w:ins>
      <w:ins w:id="19" w:author="Joint Sponsors" w:date="2025-03-20T11:59:00Z" w16du:dateUtc="2025-03-20T16:59:00Z">
        <w:r w:rsidRPr="009A110F">
          <w:t xml:space="preserve"> </w:t>
        </w:r>
        <w:r>
          <w:t>that can</w:t>
        </w:r>
        <w:r w:rsidRPr="009A110F">
          <w:t xml:space="preserve"> respond to changes in the external system and maintain </w:t>
        </w:r>
      </w:ins>
      <w:ins w:id="20" w:author="Joint Sponsors" w:date="2025-03-26T19:52:00Z" w16du:dateUtc="2025-03-27T00:52:00Z">
        <w:r w:rsidR="00104BFE">
          <w:t>IBR</w:t>
        </w:r>
      </w:ins>
      <w:ins w:id="21" w:author="Joint Sponsors" w:date="2025-03-20T11:59:00Z" w16du:dateUtc="2025-03-20T16:59:00Z">
        <w:r w:rsidRPr="009A110F">
          <w:t xml:space="preserve"> control stability during normal and </w:t>
        </w:r>
        <w:r>
          <w:t>transient</w:t>
        </w:r>
        <w:r w:rsidRPr="009A110F">
          <w:t xml:space="preserve"> conditions. </w:t>
        </w:r>
      </w:ins>
      <w:ins w:id="22" w:author="Joint Sponsors" w:date="2025-03-26T19:53:00Z" w16du:dateUtc="2025-03-27T00:53:00Z">
        <w:r w:rsidR="00104BFE">
          <w:t xml:space="preserve"> </w:t>
        </w:r>
      </w:ins>
      <w:ins w:id="23" w:author="Joint Sponsors" w:date="2025-03-20T11:59:00Z" w16du:dateUtc="2025-03-20T16:59:00Z">
        <w:r w:rsidRPr="009A110F">
          <w:t xml:space="preserve">The voltage phasor </w:t>
        </w:r>
        <w:r>
          <w:t>can</w:t>
        </w:r>
        <w:r w:rsidRPr="009A110F">
          <w:t xml:space="preserve"> be controlled to maintain synchronism with the ERCOT Transmission Grid and regulate real power and Reactive Power appropriately to support the ERCOT Transmission Grid</w:t>
        </w:r>
      </w:ins>
    </w:p>
    <w:p w14:paraId="0ADD7E59" w14:textId="77777777" w:rsidR="00E574F7" w:rsidRPr="00D5497B" w:rsidRDefault="00E574F7" w:rsidP="00E574F7">
      <w:pPr>
        <w:pStyle w:val="H2"/>
        <w:rPr>
          <w:ins w:id="24" w:author="Joint Sponsors" w:date="2025-03-20T11:59:00Z" w16du:dateUtc="2025-03-20T16:59:00Z"/>
          <w:b w:val="0"/>
        </w:rPr>
      </w:pPr>
      <w:bookmarkStart w:id="25" w:name="_Hlk191656080"/>
      <w:bookmarkStart w:id="26" w:name="_Hlk184278584"/>
      <w:bookmarkEnd w:id="8"/>
      <w:bookmarkEnd w:id="9"/>
      <w:bookmarkEnd w:id="10"/>
      <w:bookmarkEnd w:id="11"/>
      <w:bookmarkEnd w:id="12"/>
      <w:ins w:id="27" w:author="Joint Sponsors" w:date="2025-03-20T11:59:00Z" w16du:dateUtc="2025-03-20T16:59:00Z">
        <w:r>
          <w:t>Advanced Grid Support Service</w:t>
        </w:r>
        <w:r w:rsidRPr="00D5497B">
          <w:t xml:space="preserve"> </w:t>
        </w:r>
        <w:bookmarkEnd w:id="25"/>
        <w:r w:rsidRPr="00D5497B">
          <w:t>(</w:t>
        </w:r>
        <w:r>
          <w:t>AG</w:t>
        </w:r>
        <w:r w:rsidRPr="00D5497B">
          <w:t>SS)</w:t>
        </w:r>
      </w:ins>
    </w:p>
    <w:bookmarkEnd w:id="26"/>
    <w:p w14:paraId="6E44C04C" w14:textId="7B77A8E7" w:rsidR="00E574F7" w:rsidRDefault="00E574F7" w:rsidP="00E574F7">
      <w:pPr>
        <w:pStyle w:val="BodyText"/>
        <w:rPr>
          <w:ins w:id="28" w:author="Joint Sponsors" w:date="2025-03-20T11:59:00Z" w16du:dateUtc="2025-03-20T16:59:00Z"/>
        </w:rPr>
      </w:pPr>
      <w:ins w:id="29" w:author="Joint Sponsors" w:date="2025-03-20T11:59:00Z" w16du:dateUtc="2025-03-20T16:59:00Z">
        <w:r>
          <w:t>An Ancillary Service provided by a</w:t>
        </w:r>
      </w:ins>
      <w:ins w:id="30" w:author="Joint Sponsors" w:date="2025-03-26T19:53:00Z" w16du:dateUtc="2025-03-27T00:53:00Z">
        <w:r w:rsidR="00104BFE">
          <w:t>n</w:t>
        </w:r>
      </w:ins>
      <w:ins w:id="31" w:author="Joint Sponsors" w:date="2025-03-20T11:59:00Z" w16du:dateUtc="2025-03-20T16:59:00Z">
        <w:r>
          <w:t xml:space="preserve"> </w:t>
        </w:r>
      </w:ins>
      <w:ins w:id="32" w:author="Joint Sponsors" w:date="2025-03-26T19:53:00Z" w16du:dateUtc="2025-03-27T00:53:00Z">
        <w:r w:rsidR="00104BFE">
          <w:t xml:space="preserve">Inverter-Based Resource (IBR) </w:t>
        </w:r>
      </w:ins>
      <w:ins w:id="33" w:author="Joint Sponsors" w:date="2025-03-20T11:59:00Z" w16du:dateUtc="2025-03-20T16:59:00Z">
        <w:r>
          <w:t>able to provide specific grid support electrical characteristics as determined by ERCOT for the support of the ERCOT Transmission Grid.</w:t>
        </w:r>
      </w:ins>
    </w:p>
    <w:p w14:paraId="3EEC70B5" w14:textId="77777777" w:rsidR="003F4147" w:rsidRPr="003F4147" w:rsidRDefault="003F4147" w:rsidP="003F4147">
      <w:pPr>
        <w:keepNext/>
        <w:tabs>
          <w:tab w:val="left" w:pos="900"/>
        </w:tabs>
        <w:spacing w:before="480" w:after="240"/>
        <w:ind w:left="900" w:hanging="900"/>
        <w:outlineLvl w:val="1"/>
        <w:rPr>
          <w:b/>
          <w:szCs w:val="20"/>
        </w:rPr>
      </w:pPr>
      <w:r w:rsidRPr="003F4147">
        <w:rPr>
          <w:b/>
          <w:szCs w:val="20"/>
        </w:rPr>
        <w:t>Resource Attribute</w:t>
      </w:r>
    </w:p>
    <w:p w14:paraId="0FACB463" w14:textId="77777777" w:rsidR="003F4147" w:rsidRPr="003F4147" w:rsidRDefault="003F4147" w:rsidP="003F4147">
      <w:pPr>
        <w:spacing w:after="240"/>
        <w:rPr>
          <w:iCs/>
          <w:szCs w:val="20"/>
        </w:rPr>
      </w:pPr>
      <w:r w:rsidRPr="003F4147">
        <w:rPr>
          <w:iCs/>
          <w:szCs w:val="20"/>
        </w:rPr>
        <w:t>Specific qualities associated with various Resources (i.e., specific aspects of a Resource or the services the Resource is qualified to provide).</w:t>
      </w:r>
    </w:p>
    <w:p w14:paraId="6F90EB44" w14:textId="77777777" w:rsidR="003F4147" w:rsidRPr="003F4147" w:rsidRDefault="003F4147" w:rsidP="003F4147">
      <w:pPr>
        <w:keepNext/>
        <w:widowControl w:val="0"/>
        <w:tabs>
          <w:tab w:val="left" w:pos="1260"/>
        </w:tabs>
        <w:spacing w:before="240" w:after="120"/>
        <w:ind w:left="360"/>
        <w:outlineLvl w:val="3"/>
        <w:rPr>
          <w:bCs/>
          <w:i/>
          <w:snapToGrid w:val="0"/>
          <w:szCs w:val="20"/>
          <w:lang w:val="x-none" w:eastAsia="x-none"/>
        </w:rPr>
      </w:pPr>
      <w:r w:rsidRPr="003F4147">
        <w:rPr>
          <w:b/>
          <w:bCs/>
          <w:i/>
          <w:snapToGrid w:val="0"/>
          <w:szCs w:val="20"/>
          <w:lang w:val="x-none" w:eastAsia="x-none"/>
        </w:rPr>
        <w:lastRenderedPageBreak/>
        <w:t>Aggregate Generation Resource (AGR)</w:t>
      </w:r>
    </w:p>
    <w:p w14:paraId="259E7D7A" w14:textId="77777777" w:rsidR="003F4147" w:rsidRPr="003F4147" w:rsidRDefault="003F4147" w:rsidP="003F4147">
      <w:pPr>
        <w:spacing w:after="240"/>
        <w:ind w:left="360"/>
        <w:rPr>
          <w:iCs/>
          <w:szCs w:val="20"/>
        </w:rPr>
      </w:pPr>
      <w:r w:rsidRPr="003F4147">
        <w:rPr>
          <w:iCs/>
          <w:szCs w:val="20"/>
        </w:rPr>
        <w:t xml:space="preserve">A Generation Resource that is an aggregation of generators, </w:t>
      </w:r>
      <w:proofErr w:type="gramStart"/>
      <w:r w:rsidRPr="003F4147">
        <w:rPr>
          <w:iCs/>
          <w:szCs w:val="20"/>
        </w:rPr>
        <w:t>with the exception of</w:t>
      </w:r>
      <w:proofErr w:type="gramEnd"/>
      <w:r w:rsidRPr="003F4147">
        <w:rPr>
          <w:iCs/>
          <w:szCs w:val="20"/>
        </w:rPr>
        <w:t xml:space="preserve">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B74CCDC" w14:textId="063D4A57" w:rsidR="00487F0B" w:rsidRPr="00402446" w:rsidRDefault="00487F0B" w:rsidP="00487F0B">
      <w:pPr>
        <w:keepNext/>
        <w:widowControl w:val="0"/>
        <w:tabs>
          <w:tab w:val="left" w:pos="1260"/>
        </w:tabs>
        <w:spacing w:before="240" w:after="120"/>
        <w:ind w:left="360"/>
        <w:outlineLvl w:val="3"/>
        <w:rPr>
          <w:ins w:id="34" w:author="Joint Sponsors" w:date="2025-03-20T11:52:00Z" w16du:dateUtc="2025-03-20T16:52:00Z"/>
          <w:bCs/>
          <w:i/>
          <w:snapToGrid w:val="0"/>
          <w:lang w:val="x-none" w:eastAsia="x-none"/>
        </w:rPr>
      </w:pPr>
      <w:ins w:id="35" w:author="Joint Sponsors" w:date="2025-03-20T11:52:00Z" w16du:dateUtc="2025-03-20T16:52:00Z">
        <w:r>
          <w:rPr>
            <w:b/>
            <w:bCs/>
            <w:i/>
            <w:snapToGrid w:val="0"/>
            <w:lang w:val="x-none" w:eastAsia="x-none"/>
          </w:rPr>
          <w:t>Advanced Grid</w:t>
        </w:r>
        <w:r w:rsidRPr="00402446">
          <w:rPr>
            <w:b/>
            <w:bCs/>
            <w:i/>
            <w:snapToGrid w:val="0"/>
            <w:lang w:val="x-none" w:eastAsia="x-none"/>
          </w:rPr>
          <w:t xml:space="preserve"> Resource</w:t>
        </w:r>
      </w:ins>
      <w:ins w:id="36" w:author="Joint Sponsors" w:date="2025-03-20T12:04:00Z" w16du:dateUtc="2025-03-20T17:04:00Z">
        <w:r w:rsidR="002B2698">
          <w:rPr>
            <w:b/>
            <w:bCs/>
            <w:i/>
            <w:snapToGrid w:val="0"/>
            <w:lang w:val="x-none" w:eastAsia="x-none"/>
          </w:rPr>
          <w:t xml:space="preserve"> (AGR)</w:t>
        </w:r>
      </w:ins>
    </w:p>
    <w:p w14:paraId="3AE3CDB1" w14:textId="3A071166" w:rsidR="00487F0B" w:rsidRPr="00EA154B" w:rsidRDefault="00487F0B" w:rsidP="00487F0B">
      <w:pPr>
        <w:spacing w:after="240"/>
        <w:ind w:left="360"/>
        <w:rPr>
          <w:ins w:id="37" w:author="Joint Sponsors" w:date="2025-03-20T11:52:00Z" w16du:dateUtc="2025-03-20T16:52:00Z"/>
          <w:bCs/>
          <w:iCs/>
        </w:rPr>
      </w:pPr>
      <w:ins w:id="38" w:author="Joint Sponsors" w:date="2025-03-20T11:52:00Z" w16du:dateUtc="2025-03-20T16:52:00Z">
        <w:r w:rsidRPr="00402446">
          <w:rPr>
            <w:iCs/>
          </w:rPr>
          <w:t>A</w:t>
        </w:r>
      </w:ins>
      <w:ins w:id="39" w:author="Joint Sponsors" w:date="2025-03-26T19:54:00Z" w16du:dateUtc="2025-03-27T00:54:00Z">
        <w:r w:rsidR="00104BFE">
          <w:rPr>
            <w:iCs/>
          </w:rPr>
          <w:t xml:space="preserve">n Inverter-Based Resource (IBR) </w:t>
        </w:r>
      </w:ins>
      <w:ins w:id="40" w:author="Joint Sponsors" w:date="2025-03-20T11:52:00Z" w16du:dateUtc="2025-03-20T16:52:00Z">
        <w:r w:rsidRPr="00402446">
          <w:rPr>
            <w:iCs/>
          </w:rPr>
          <w:t xml:space="preserve">under contract with ERCOT to provide </w:t>
        </w:r>
        <w:r w:rsidRPr="00EA154B">
          <w:rPr>
            <w:bCs/>
            <w:iCs/>
          </w:rPr>
          <w:t>Advanced Grid Support Service (AGSS)</w:t>
        </w:r>
        <w:r>
          <w:rPr>
            <w:bCs/>
            <w:iCs/>
          </w:rPr>
          <w:t>.</w:t>
        </w:r>
      </w:ins>
    </w:p>
    <w:p w14:paraId="4C4068D7" w14:textId="77777777" w:rsidR="003F4147" w:rsidRPr="003F4147" w:rsidRDefault="003F4147" w:rsidP="003F4147">
      <w:pPr>
        <w:keepNext/>
        <w:widowControl w:val="0"/>
        <w:tabs>
          <w:tab w:val="left" w:pos="1260"/>
        </w:tabs>
        <w:spacing w:before="240" w:after="120"/>
        <w:ind w:left="360"/>
        <w:outlineLvl w:val="3"/>
        <w:rPr>
          <w:bCs/>
          <w:i/>
          <w:snapToGrid w:val="0"/>
          <w:szCs w:val="20"/>
          <w:lang w:val="x-none" w:eastAsia="x-none"/>
        </w:rPr>
      </w:pPr>
      <w:r w:rsidRPr="003F4147">
        <w:rPr>
          <w:b/>
          <w:bCs/>
          <w:i/>
          <w:snapToGrid w:val="0"/>
          <w:szCs w:val="20"/>
          <w:lang w:val="x-none" w:eastAsia="x-none"/>
        </w:rPr>
        <w:t>Black Start Resource</w:t>
      </w:r>
    </w:p>
    <w:p w14:paraId="5E02F0CC" w14:textId="77777777" w:rsidR="003F4147" w:rsidRPr="003F4147" w:rsidRDefault="003F4147" w:rsidP="003F4147">
      <w:pPr>
        <w:spacing w:after="240"/>
        <w:ind w:firstLine="360"/>
        <w:rPr>
          <w:iCs/>
          <w:szCs w:val="20"/>
        </w:rPr>
      </w:pPr>
      <w:r w:rsidRPr="003F4147">
        <w:rPr>
          <w:iCs/>
          <w:szCs w:val="20"/>
        </w:rPr>
        <w:t>A Generation Resource under contract with ERCOT to provide Black Start Service (BSS).</w:t>
      </w:r>
    </w:p>
    <w:p w14:paraId="31DCA325"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Combined Cycle Train</w:t>
      </w:r>
    </w:p>
    <w:p w14:paraId="786B7E88" w14:textId="77777777" w:rsidR="003F4147" w:rsidRPr="003F4147" w:rsidRDefault="003F4147" w:rsidP="003F4147">
      <w:pPr>
        <w:keepNext/>
        <w:widowControl w:val="0"/>
        <w:tabs>
          <w:tab w:val="left" w:pos="1260"/>
        </w:tabs>
        <w:spacing w:after="240"/>
        <w:ind w:left="360"/>
        <w:outlineLvl w:val="3"/>
        <w:rPr>
          <w:szCs w:val="20"/>
        </w:rPr>
      </w:pPr>
      <w:r w:rsidRPr="003F4147">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3F4147">
        <w:rPr>
          <w:szCs w:val="20"/>
        </w:rPr>
        <w:t>for the production of</w:t>
      </w:r>
      <w:proofErr w:type="gramEnd"/>
      <w:r w:rsidRPr="003F4147">
        <w:rPr>
          <w:szCs w:val="20"/>
        </w:rPr>
        <w:t xml:space="preserve"> electric power.  In the ERCOT market, Combined Cycle Trains are each registered as a plant that can operate as a Generation Resource in one or more Combined Cycle Generation Resource configurations.</w:t>
      </w:r>
    </w:p>
    <w:p w14:paraId="4EE21B2B"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Decommissioned Generation Resource</w:t>
      </w:r>
    </w:p>
    <w:p w14:paraId="533932E3" w14:textId="77777777" w:rsidR="003F4147" w:rsidRPr="003F4147" w:rsidRDefault="003F4147" w:rsidP="003F4147">
      <w:pPr>
        <w:spacing w:after="240"/>
        <w:ind w:left="360"/>
        <w:rPr>
          <w:iCs/>
          <w:szCs w:val="20"/>
        </w:rPr>
      </w:pPr>
      <w:r w:rsidRPr="003F4147">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54620861" w14:textId="77777777" w:rsidR="003F4147" w:rsidRPr="003F4147" w:rsidRDefault="003F4147" w:rsidP="003F4147">
      <w:pPr>
        <w:spacing w:before="240" w:after="120"/>
        <w:ind w:left="360"/>
        <w:rPr>
          <w:iCs/>
          <w:szCs w:val="20"/>
        </w:rPr>
      </w:pPr>
      <w:r w:rsidRPr="003F4147">
        <w:rPr>
          <w:b/>
          <w:bCs/>
          <w:i/>
          <w:snapToGrid w:val="0"/>
          <w:szCs w:val="20"/>
          <w:lang w:val="x-none" w:eastAsia="x-none"/>
        </w:rPr>
        <w:t>Dynamically Scheduled Resource (DSR)</w:t>
      </w:r>
    </w:p>
    <w:p w14:paraId="4FE849E1" w14:textId="77777777" w:rsidR="003F4147" w:rsidRPr="003F4147" w:rsidRDefault="003F4147" w:rsidP="003F4147">
      <w:pPr>
        <w:spacing w:after="240"/>
        <w:ind w:left="360"/>
        <w:rPr>
          <w:bCs/>
          <w:iCs/>
          <w:snapToGrid w:val="0"/>
          <w:szCs w:val="20"/>
          <w:lang w:eastAsia="x-none"/>
        </w:rPr>
      </w:pPr>
      <w:r w:rsidRPr="003F4147">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F4147" w:rsidRPr="003F4147" w14:paraId="162AA554" w14:textId="77777777" w:rsidTr="00482E9D">
        <w:trPr>
          <w:trHeight w:val="476"/>
        </w:trPr>
        <w:tc>
          <w:tcPr>
            <w:tcW w:w="9350" w:type="dxa"/>
            <w:shd w:val="clear" w:color="auto" w:fill="E0E0E0"/>
          </w:tcPr>
          <w:p w14:paraId="1D671202" w14:textId="77777777" w:rsidR="003F4147" w:rsidRPr="003F4147" w:rsidRDefault="003F4147" w:rsidP="003F4147">
            <w:pPr>
              <w:spacing w:before="120" w:after="240"/>
              <w:rPr>
                <w:b/>
                <w:i/>
                <w:iCs/>
              </w:rPr>
            </w:pPr>
            <w:r w:rsidRPr="003F4147">
              <w:rPr>
                <w:b/>
                <w:i/>
                <w:iCs/>
              </w:rPr>
              <w:t>[NPRR1000:  Delete the definition “Dynamically Scheduled Resource (DSR)” above upon system implementation.]</w:t>
            </w:r>
          </w:p>
        </w:tc>
      </w:tr>
    </w:tbl>
    <w:p w14:paraId="7D154FBE" w14:textId="77777777" w:rsidR="003F4147" w:rsidRPr="003F4147" w:rsidRDefault="003F4147" w:rsidP="003F4147">
      <w:pPr>
        <w:spacing w:before="480" w:after="120"/>
        <w:ind w:left="360"/>
        <w:rPr>
          <w:b/>
          <w:bCs/>
          <w:i/>
          <w:iCs/>
          <w:snapToGrid w:val="0"/>
          <w:szCs w:val="20"/>
          <w:lang w:val="x-none" w:eastAsia="x-none"/>
        </w:rPr>
      </w:pPr>
      <w:r w:rsidRPr="003F4147">
        <w:rPr>
          <w:b/>
          <w:bCs/>
          <w:i/>
          <w:iCs/>
          <w:snapToGrid w:val="0"/>
          <w:szCs w:val="20"/>
          <w:lang w:val="x-none" w:eastAsia="x-none"/>
        </w:rPr>
        <w:t>Intermittent Renewable Resource (IRR)</w:t>
      </w:r>
    </w:p>
    <w:p w14:paraId="35A1301F" w14:textId="77777777" w:rsidR="003F4147" w:rsidRPr="003F4147" w:rsidRDefault="003F4147" w:rsidP="003F4147">
      <w:pPr>
        <w:spacing w:after="240"/>
        <w:ind w:left="360"/>
        <w:rPr>
          <w:bCs/>
          <w:iCs/>
          <w:snapToGrid w:val="0"/>
          <w:szCs w:val="20"/>
          <w:lang w:eastAsia="x-none"/>
        </w:rPr>
      </w:pPr>
      <w:r w:rsidRPr="003F4147">
        <w:rPr>
          <w:bCs/>
          <w:iCs/>
          <w:snapToGrid w:val="0"/>
          <w:szCs w:val="20"/>
          <w:lang w:eastAsia="x-none"/>
        </w:rPr>
        <w:t>A Generation Resource that can only produce energy from variable, uncontrollable Resources, such as wind, solar, or run-of-the-river hydroelectricity.</w:t>
      </w:r>
    </w:p>
    <w:p w14:paraId="03BFF819"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lastRenderedPageBreak/>
        <w:t>Intermittent Renewable Resource (IRR) Group</w:t>
      </w:r>
    </w:p>
    <w:p w14:paraId="769D7A98" w14:textId="77777777" w:rsidR="003F4147" w:rsidRPr="003F4147" w:rsidRDefault="003F4147" w:rsidP="003F4147">
      <w:pPr>
        <w:spacing w:after="240"/>
        <w:ind w:left="360"/>
        <w:rPr>
          <w:iCs/>
          <w:szCs w:val="20"/>
        </w:rPr>
      </w:pPr>
      <w:r w:rsidRPr="003F4147">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F4147" w:rsidRPr="003F4147" w14:paraId="45852EBD" w14:textId="77777777" w:rsidTr="00482E9D">
        <w:trPr>
          <w:trHeight w:val="476"/>
        </w:trPr>
        <w:tc>
          <w:tcPr>
            <w:tcW w:w="9350" w:type="dxa"/>
            <w:shd w:val="clear" w:color="auto" w:fill="E0E0E0"/>
          </w:tcPr>
          <w:p w14:paraId="12751D2C" w14:textId="77777777" w:rsidR="003F4147" w:rsidRPr="003F4147" w:rsidRDefault="003F4147" w:rsidP="003F4147">
            <w:pPr>
              <w:spacing w:before="120" w:after="240"/>
              <w:rPr>
                <w:b/>
                <w:i/>
                <w:iCs/>
              </w:rPr>
            </w:pPr>
            <w:r w:rsidRPr="003F4147">
              <w:rPr>
                <w:b/>
                <w:i/>
                <w:iCs/>
              </w:rPr>
              <w:t>[NPRR1013:  Replace the definition “Intermittent Renewable Resource (IRR) Group” above with the following upon system implementation of the Real-Time Co-Optimization (RTC) project:]</w:t>
            </w:r>
          </w:p>
          <w:p w14:paraId="31ECCF84"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Intermittent Renewable Resource (IRR) Group</w:t>
            </w:r>
          </w:p>
          <w:p w14:paraId="64E1CD13" w14:textId="77777777" w:rsidR="003F4147" w:rsidRPr="003F4147" w:rsidRDefault="003F4147" w:rsidP="003F4147">
            <w:pPr>
              <w:spacing w:after="240"/>
              <w:ind w:left="360"/>
              <w:rPr>
                <w:iCs/>
                <w:szCs w:val="20"/>
              </w:rPr>
            </w:pPr>
            <w:r w:rsidRPr="003F4147">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215EE486" w14:textId="77777777" w:rsidR="003F4147" w:rsidRPr="003F4147" w:rsidRDefault="003F4147" w:rsidP="003F4147">
      <w:pPr>
        <w:keepNext/>
        <w:spacing w:before="480" w:after="120"/>
        <w:ind w:left="360"/>
        <w:outlineLvl w:val="2"/>
        <w:rPr>
          <w:b/>
          <w:bCs/>
          <w:i/>
          <w:szCs w:val="20"/>
        </w:rPr>
      </w:pPr>
      <w:r w:rsidRPr="003F4147">
        <w:rPr>
          <w:b/>
          <w:bCs/>
          <w:i/>
          <w:szCs w:val="20"/>
        </w:rPr>
        <w:t>Inverter-Based Resource (IBR)</w:t>
      </w:r>
    </w:p>
    <w:p w14:paraId="5071B6AE" w14:textId="77777777" w:rsidR="003F4147" w:rsidRPr="003F4147" w:rsidRDefault="003F4147" w:rsidP="003F4147">
      <w:pPr>
        <w:spacing w:after="240"/>
        <w:ind w:left="360"/>
        <w:rPr>
          <w:iCs/>
          <w:szCs w:val="20"/>
        </w:rPr>
      </w:pPr>
      <w:r w:rsidRPr="003F4147">
        <w:rPr>
          <w:bCs/>
          <w:iCs/>
          <w:snapToGrid w:val="0"/>
          <w:szCs w:val="20"/>
          <w:lang w:eastAsia="x-none"/>
        </w:rPr>
        <w:t>A Resource that is connected to the ERCOT System either completely or partially through a power electronic converter interface.</w:t>
      </w:r>
    </w:p>
    <w:p w14:paraId="357A0E6C"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 xml:space="preserve">Mothballed Generation Resource </w:t>
      </w:r>
    </w:p>
    <w:p w14:paraId="26881D94" w14:textId="77777777" w:rsidR="003F4147" w:rsidRPr="003F4147" w:rsidRDefault="003F4147" w:rsidP="003F4147">
      <w:pPr>
        <w:spacing w:after="240"/>
        <w:ind w:left="360"/>
        <w:rPr>
          <w:iCs/>
          <w:szCs w:val="20"/>
        </w:rPr>
      </w:pPr>
      <w:r w:rsidRPr="003F4147">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EE37029"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Quick Start Generation Resource (QSGR)</w:t>
      </w:r>
    </w:p>
    <w:p w14:paraId="0652B3FB" w14:textId="77777777" w:rsidR="003F4147" w:rsidRPr="003F4147" w:rsidRDefault="003F4147" w:rsidP="003F4147">
      <w:pPr>
        <w:spacing w:after="240"/>
        <w:ind w:left="360"/>
        <w:rPr>
          <w:iCs/>
          <w:szCs w:val="20"/>
        </w:rPr>
      </w:pPr>
      <w:r w:rsidRPr="003F4147">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2DCF6AEB"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Split Generation Resource</w:t>
      </w:r>
    </w:p>
    <w:p w14:paraId="09457ED5" w14:textId="77777777" w:rsidR="003F4147" w:rsidRPr="003F4147" w:rsidRDefault="003F4147" w:rsidP="003F4147">
      <w:pPr>
        <w:keepNext/>
        <w:widowControl w:val="0"/>
        <w:tabs>
          <w:tab w:val="left" w:pos="1260"/>
        </w:tabs>
        <w:spacing w:after="240"/>
        <w:ind w:left="360"/>
        <w:outlineLvl w:val="3"/>
        <w:rPr>
          <w:szCs w:val="20"/>
        </w:rPr>
      </w:pPr>
      <w:r w:rsidRPr="003F4147">
        <w:rPr>
          <w:szCs w:val="20"/>
        </w:rPr>
        <w:t xml:space="preserve">Where a Generation Resource has been split to function as two or more independent Generation Resources in accordance with Section 10.3.2.1, Generation Resource Meter Splitting, and Section 3.10.7.2, Modeling of Resources and Transmission Loads, each such </w:t>
      </w:r>
      <w:r w:rsidRPr="003F4147">
        <w:rPr>
          <w:szCs w:val="20"/>
        </w:rPr>
        <w:lastRenderedPageBreak/>
        <w:t>functionality independent Generation Resource is a Split Generation Resource.</w:t>
      </w:r>
    </w:p>
    <w:p w14:paraId="4A1F7377" w14:textId="77777777" w:rsidR="003F4147" w:rsidRPr="003F4147" w:rsidRDefault="003F4147" w:rsidP="003F4147">
      <w:pPr>
        <w:keepNext/>
        <w:widowControl w:val="0"/>
        <w:tabs>
          <w:tab w:val="left" w:pos="1260"/>
        </w:tabs>
        <w:spacing w:before="240" w:after="120"/>
        <w:ind w:left="360"/>
        <w:outlineLvl w:val="3"/>
        <w:rPr>
          <w:b/>
          <w:bCs/>
          <w:i/>
          <w:snapToGrid w:val="0"/>
          <w:szCs w:val="20"/>
          <w:lang w:eastAsia="x-none"/>
        </w:rPr>
      </w:pPr>
      <w:r w:rsidRPr="003F4147">
        <w:rPr>
          <w:b/>
          <w:bCs/>
          <w:i/>
          <w:snapToGrid w:val="0"/>
          <w:szCs w:val="20"/>
          <w:lang w:val="x-none" w:eastAsia="x-none"/>
        </w:rPr>
        <w:t>Switchable Generation Resource</w:t>
      </w:r>
      <w:r w:rsidRPr="003F4147">
        <w:rPr>
          <w:b/>
          <w:bCs/>
          <w:i/>
          <w:snapToGrid w:val="0"/>
          <w:szCs w:val="20"/>
          <w:lang w:eastAsia="x-none"/>
        </w:rPr>
        <w:t xml:space="preserve"> (SWGR)</w:t>
      </w:r>
    </w:p>
    <w:p w14:paraId="339D7E03" w14:textId="77777777" w:rsidR="003F4147" w:rsidRDefault="003F4147" w:rsidP="003F4147">
      <w:pPr>
        <w:spacing w:after="240"/>
        <w:ind w:left="360"/>
        <w:rPr>
          <w:iCs/>
          <w:szCs w:val="20"/>
        </w:rPr>
      </w:pPr>
      <w:r w:rsidRPr="003F4147">
        <w:rPr>
          <w:iCs/>
          <w:szCs w:val="20"/>
        </w:rPr>
        <w:t>A Generation Resource that can be connected to either the ERCOT Transmission Grid or a non-ERCOT Control Area.</w:t>
      </w:r>
    </w:p>
    <w:p w14:paraId="46CEC072" w14:textId="77777777" w:rsidR="00C0470A" w:rsidRDefault="00C0470A" w:rsidP="00C0470A">
      <w:pPr>
        <w:pStyle w:val="Heading2"/>
        <w:numPr>
          <w:ilvl w:val="0"/>
          <w:numId w:val="0"/>
        </w:numPr>
        <w:spacing w:after="360"/>
      </w:pPr>
      <w:bookmarkStart w:id="41" w:name="_Toc118224650"/>
      <w:bookmarkStart w:id="42" w:name="_Toc118909718"/>
      <w:bookmarkStart w:id="43" w:name="_Toc205190567"/>
      <w:r>
        <w:t>2.2</w:t>
      </w:r>
      <w:r>
        <w:tab/>
        <w:t>ACRONYMS AND ABBREVIATIONS</w:t>
      </w:r>
      <w:bookmarkEnd w:id="41"/>
      <w:bookmarkEnd w:id="42"/>
      <w:bookmarkEnd w:id="43"/>
    </w:p>
    <w:p w14:paraId="25C45F25" w14:textId="77777777" w:rsidR="00C0470A" w:rsidRDefault="00C0470A" w:rsidP="00C0470A">
      <w:pPr>
        <w:tabs>
          <w:tab w:val="left" w:pos="2160"/>
        </w:tabs>
        <w:rPr>
          <w:ins w:id="44" w:author="Joint Sponsors" w:date="2025-03-20T12:06:00Z" w16du:dateUtc="2025-03-20T17:06:00Z"/>
        </w:rPr>
      </w:pPr>
      <w:ins w:id="45" w:author="Joint Sponsors" w:date="2025-03-20T12:06:00Z" w16du:dateUtc="2025-03-20T17:06:00Z">
        <w:r>
          <w:rPr>
            <w:b/>
          </w:rPr>
          <w:t>AGR</w:t>
        </w:r>
        <w:r>
          <w:rPr>
            <w:b/>
          </w:rPr>
          <w:tab/>
        </w:r>
        <w:r>
          <w:t>Advanced Grid Resource</w:t>
        </w:r>
      </w:ins>
    </w:p>
    <w:p w14:paraId="7982C4D6" w14:textId="77777777" w:rsidR="00C0470A" w:rsidRDefault="00C0470A" w:rsidP="00C0470A">
      <w:pPr>
        <w:tabs>
          <w:tab w:val="left" w:pos="2160"/>
        </w:tabs>
        <w:rPr>
          <w:ins w:id="46" w:author="Joint Sponsors" w:date="2025-03-20T12:06:00Z" w16du:dateUtc="2025-03-20T17:06:00Z"/>
        </w:rPr>
      </w:pPr>
      <w:ins w:id="47" w:author="Joint Sponsors" w:date="2025-03-20T12:06:00Z" w16du:dateUtc="2025-03-20T17:06:00Z">
        <w:r>
          <w:rPr>
            <w:b/>
          </w:rPr>
          <w:t>AGSS</w:t>
        </w:r>
        <w:r>
          <w:rPr>
            <w:b/>
          </w:rPr>
          <w:tab/>
        </w:r>
        <w:r>
          <w:t>Advanced Grid Support Service</w:t>
        </w:r>
      </w:ins>
    </w:p>
    <w:p w14:paraId="1112A841" w14:textId="77777777" w:rsidR="00E574F7" w:rsidRDefault="00E574F7" w:rsidP="00E574F7">
      <w:pPr>
        <w:pStyle w:val="H2"/>
        <w:spacing w:before="480"/>
      </w:pPr>
      <w:bookmarkStart w:id="48" w:name="_Toc400526196"/>
      <w:bookmarkStart w:id="49" w:name="_Toc405534514"/>
      <w:bookmarkStart w:id="50" w:name="_Toc406570527"/>
      <w:bookmarkStart w:id="51" w:name="_Toc410910679"/>
      <w:bookmarkStart w:id="52" w:name="_Toc411841107"/>
      <w:bookmarkStart w:id="53" w:name="_Toc422147069"/>
      <w:bookmarkStart w:id="54" w:name="_Toc433020665"/>
      <w:bookmarkStart w:id="55" w:name="_Toc437262106"/>
      <w:bookmarkStart w:id="56" w:name="_Toc478375283"/>
      <w:bookmarkStart w:id="57" w:name="_Toc189040250"/>
      <w:bookmarkStart w:id="58" w:name="_Toc114235800"/>
      <w:bookmarkStart w:id="59" w:name="_Toc144691973"/>
      <w:bookmarkStart w:id="60" w:name="_Toc204048583"/>
      <w:r>
        <w:t>3.14</w:t>
      </w:r>
      <w:r>
        <w:tab/>
        <w:t>Contracts for Reliability Resources and Emergency Response Service Resources</w:t>
      </w:r>
      <w:bookmarkEnd w:id="48"/>
      <w:bookmarkEnd w:id="49"/>
      <w:bookmarkEnd w:id="50"/>
      <w:bookmarkEnd w:id="51"/>
      <w:bookmarkEnd w:id="52"/>
      <w:bookmarkEnd w:id="53"/>
      <w:bookmarkEnd w:id="54"/>
      <w:bookmarkEnd w:id="55"/>
      <w:bookmarkEnd w:id="56"/>
      <w:bookmarkEnd w:id="57"/>
    </w:p>
    <w:p w14:paraId="13CD89F3" w14:textId="7CF9AEF7" w:rsidR="00E574F7" w:rsidRPr="00AE0E6D" w:rsidRDefault="00E574F7" w:rsidP="00E574F7">
      <w:pPr>
        <w:pStyle w:val="BodyTextNumbered"/>
      </w:pPr>
      <w:r>
        <w:t>(1)</w:t>
      </w:r>
      <w:r>
        <w:tab/>
      </w:r>
      <w:r w:rsidRPr="00AE0E6D">
        <w:t>ERCOT shall procure Reliability Must-Run (RMR) Service, Black Start Service (BSS)</w:t>
      </w:r>
      <w:del w:id="61" w:author="Joint Sponsors" w:date="2025-03-20T12:00:00Z" w16du:dateUtc="2025-03-20T17:00:00Z">
        <w:r w:rsidRPr="00AE0E6D" w:rsidDel="00E574F7">
          <w:delText xml:space="preserve"> or</w:delText>
        </w:r>
      </w:del>
      <w:r w:rsidRPr="00AE0E6D">
        <w:t xml:space="preserve"> Emergency Response Service (ERS)</w:t>
      </w:r>
      <w:ins w:id="62" w:author="Joint Sponsors" w:date="2025-03-20T12:00:00Z" w16du:dateUtc="2025-03-20T17:00:00Z">
        <w:r>
          <w:t xml:space="preserve">, or </w:t>
        </w:r>
        <w:r w:rsidRPr="00E574F7">
          <w:t xml:space="preserve">Advanced Grid Support </w:t>
        </w:r>
      </w:ins>
      <w:ins w:id="63" w:author="Joint Sponsors" w:date="2025-03-20T12:01:00Z" w16du:dateUtc="2025-03-20T17:01:00Z">
        <w:r>
          <w:t xml:space="preserve">Service </w:t>
        </w:r>
      </w:ins>
      <w:ins w:id="64" w:author="Joint Sponsors" w:date="2025-03-20T12:00:00Z" w16du:dateUtc="2025-03-20T17:00:00Z">
        <w:r w:rsidRPr="00E574F7">
          <w:t>(AG</w:t>
        </w:r>
      </w:ins>
      <w:ins w:id="65" w:author="Joint Sponsors" w:date="2025-03-20T12:01:00Z" w16du:dateUtc="2025-03-20T17:01:00Z">
        <w:r>
          <w:t>S</w:t>
        </w:r>
      </w:ins>
      <w:ins w:id="66" w:author="Joint Sponsors" w:date="2025-03-20T12:00:00Z" w16du:dateUtc="2025-03-20T17:00:00Z">
        <w:r w:rsidRPr="00E574F7">
          <w:t>S)</w:t>
        </w:r>
      </w:ins>
      <w:r w:rsidRPr="00AE0E6D">
        <w:t xml:space="preserve"> through Agreements.</w:t>
      </w:r>
      <w:bookmarkEnd w:id="58"/>
      <w:bookmarkEnd w:id="59"/>
      <w:bookmarkEnd w:id="6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74F7" w14:paraId="07D20EAD" w14:textId="77777777" w:rsidTr="00482E9D">
        <w:tc>
          <w:tcPr>
            <w:tcW w:w="9445" w:type="dxa"/>
            <w:tcBorders>
              <w:top w:val="single" w:sz="4" w:space="0" w:color="auto"/>
              <w:left w:val="single" w:sz="4" w:space="0" w:color="auto"/>
              <w:bottom w:val="single" w:sz="4" w:space="0" w:color="auto"/>
              <w:right w:val="single" w:sz="4" w:space="0" w:color="auto"/>
            </w:tcBorders>
            <w:shd w:val="clear" w:color="auto" w:fill="D9D9D9"/>
          </w:tcPr>
          <w:p w14:paraId="4F31FBEE" w14:textId="77777777" w:rsidR="00E574F7" w:rsidRDefault="00E574F7" w:rsidP="00482E9D">
            <w:pPr>
              <w:spacing w:before="120" w:after="240"/>
              <w:rPr>
                <w:b/>
                <w:i/>
              </w:rPr>
            </w:pPr>
            <w:r>
              <w:rPr>
                <w:b/>
                <w:i/>
              </w:rPr>
              <w:t>[NPRR885</w:t>
            </w:r>
            <w:r w:rsidRPr="004B0726">
              <w:rPr>
                <w:b/>
                <w:i/>
              </w:rPr>
              <w:t xml:space="preserve">: </w:t>
            </w:r>
            <w:r>
              <w:rPr>
                <w:b/>
                <w:i/>
              </w:rPr>
              <w:t xml:space="preserve"> Replace paragraph (1) above with the following upon system implementation:</w:t>
            </w:r>
            <w:r w:rsidRPr="004B0726">
              <w:rPr>
                <w:b/>
                <w:i/>
              </w:rPr>
              <w:t>]</w:t>
            </w:r>
          </w:p>
          <w:p w14:paraId="4B9AAC55" w14:textId="41DD794D" w:rsidR="00E574F7" w:rsidRPr="00DF7080" w:rsidRDefault="00E574F7" w:rsidP="00482E9D">
            <w:pPr>
              <w:pStyle w:val="BodyTextNumbered"/>
            </w:pPr>
            <w:r>
              <w:t>(1)</w:t>
            </w:r>
            <w:r>
              <w:tab/>
            </w:r>
            <w:r w:rsidRPr="00AE0E6D">
              <w:t xml:space="preserve">ERCOT shall procure Reliability Must-Run (RMR) Service, </w:t>
            </w:r>
            <w:r>
              <w:t>Must-Run Alternative (MRA) Service</w:t>
            </w:r>
            <w:r w:rsidRPr="00AE0E6D">
              <w:t>, Black Start Service (BSS)</w:t>
            </w:r>
            <w:r>
              <w:t>,</w:t>
            </w:r>
            <w:del w:id="67" w:author="Joint Sponsors" w:date="2025-03-20T12:00:00Z" w16du:dateUtc="2025-03-20T17:00:00Z">
              <w:r w:rsidRPr="00AE0E6D" w:rsidDel="00E574F7">
                <w:delText xml:space="preserve"> or</w:delText>
              </w:r>
            </w:del>
            <w:r w:rsidRPr="00AE0E6D">
              <w:t xml:space="preserve"> Emergency Response Service (ERS)</w:t>
            </w:r>
            <w:ins w:id="68" w:author="Joint Sponsors" w:date="2025-03-20T12:00:00Z" w16du:dateUtc="2025-03-20T17:00:00Z">
              <w:r>
                <w:t xml:space="preserve">, or </w:t>
              </w:r>
              <w:r w:rsidRPr="00E574F7">
                <w:t xml:space="preserve">Advanced Grid Support </w:t>
              </w:r>
            </w:ins>
            <w:ins w:id="69" w:author="Joint Sponsors" w:date="2025-03-20T12:01:00Z" w16du:dateUtc="2025-03-20T17:01:00Z">
              <w:r>
                <w:t xml:space="preserve">Service </w:t>
              </w:r>
            </w:ins>
            <w:ins w:id="70" w:author="Joint Sponsors" w:date="2025-03-20T12:00:00Z" w16du:dateUtc="2025-03-20T17:00:00Z">
              <w:r w:rsidRPr="00E574F7">
                <w:t>(AG</w:t>
              </w:r>
            </w:ins>
            <w:ins w:id="71" w:author="Joint Sponsors" w:date="2025-03-20T12:01:00Z" w16du:dateUtc="2025-03-20T17:01:00Z">
              <w:r>
                <w:t>S</w:t>
              </w:r>
            </w:ins>
            <w:ins w:id="72" w:author="Joint Sponsors" w:date="2025-03-20T12:00:00Z" w16du:dateUtc="2025-03-20T17:00:00Z">
              <w:r w:rsidRPr="00E574F7">
                <w:t>S)</w:t>
              </w:r>
            </w:ins>
            <w:r w:rsidRPr="00AE0E6D">
              <w:t xml:space="preserve"> through Agreements.</w:t>
            </w:r>
          </w:p>
        </w:tc>
      </w:tr>
    </w:tbl>
    <w:p w14:paraId="2423FF95" w14:textId="77777777" w:rsidR="00E574F7" w:rsidRDefault="00E574F7" w:rsidP="00E574F7">
      <w:pPr>
        <w:pStyle w:val="H3"/>
        <w:rPr>
          <w:ins w:id="73" w:author="Joint Sponsors" w:date="2025-03-20T12:02:00Z" w16du:dateUtc="2025-03-20T17:02:00Z"/>
        </w:rPr>
      </w:pPr>
      <w:bookmarkStart w:id="74" w:name="_Toc204048601"/>
      <w:bookmarkStart w:id="75" w:name="_Toc400526215"/>
      <w:bookmarkStart w:id="76" w:name="_Toc405534533"/>
      <w:bookmarkStart w:id="77" w:name="_Toc406570546"/>
      <w:bookmarkStart w:id="78" w:name="_Toc410910698"/>
      <w:bookmarkStart w:id="79" w:name="_Toc411841127"/>
      <w:bookmarkStart w:id="80" w:name="_Toc422147089"/>
      <w:bookmarkStart w:id="81" w:name="_Toc433020685"/>
      <w:bookmarkStart w:id="82" w:name="_Toc437262126"/>
      <w:bookmarkStart w:id="83" w:name="_Toc478375304"/>
      <w:bookmarkStart w:id="84" w:name="_Toc189040274"/>
      <w:ins w:id="85" w:author="Joint Sponsors" w:date="2025-03-20T12:02:00Z" w16du:dateUtc="2025-03-20T17:02:00Z">
        <w:r>
          <w:t>3.14.6</w:t>
        </w:r>
        <w:r>
          <w:tab/>
        </w:r>
        <w:bookmarkStart w:id="86" w:name="_Hlk193023360"/>
        <w:bookmarkEnd w:id="74"/>
        <w:bookmarkEnd w:id="75"/>
        <w:bookmarkEnd w:id="76"/>
        <w:bookmarkEnd w:id="77"/>
        <w:bookmarkEnd w:id="78"/>
        <w:bookmarkEnd w:id="79"/>
        <w:bookmarkEnd w:id="80"/>
        <w:bookmarkEnd w:id="81"/>
        <w:bookmarkEnd w:id="82"/>
        <w:bookmarkEnd w:id="83"/>
        <w:bookmarkEnd w:id="84"/>
        <w:r>
          <w:t>Advance Grid Support</w:t>
        </w:r>
      </w:ins>
    </w:p>
    <w:bookmarkEnd w:id="86"/>
    <w:p w14:paraId="1410B8EB" w14:textId="338C243E" w:rsidR="00E574F7" w:rsidRDefault="00E574F7" w:rsidP="00E574F7">
      <w:pPr>
        <w:pStyle w:val="BodyTextNumbered"/>
        <w:rPr>
          <w:ins w:id="87" w:author="Joint Sponsors" w:date="2025-03-20T12:02:00Z" w16du:dateUtc="2025-03-20T17:02:00Z"/>
        </w:rPr>
      </w:pPr>
      <w:ins w:id="88" w:author="Joint Sponsors" w:date="2025-03-20T12:02:00Z" w16du:dateUtc="2025-03-20T17:02:00Z">
        <w:r>
          <w:t>(1)</w:t>
        </w:r>
        <w:r>
          <w:tab/>
          <w:t xml:space="preserve">Each </w:t>
        </w:r>
      </w:ins>
      <w:ins w:id="89" w:author="Joint Sponsors" w:date="2025-03-26T19:55:00Z" w16du:dateUtc="2025-03-27T00:55:00Z">
        <w:r w:rsidR="00104BFE">
          <w:t>Inverter-Based Resource (IBR)</w:t>
        </w:r>
      </w:ins>
      <w:ins w:id="90" w:author="Joint Sponsors" w:date="2025-03-20T12:02:00Z" w16du:dateUtc="2025-03-20T17:02:00Z">
        <w:r>
          <w:t xml:space="preserve"> providing Advanced Grid Support Service</w:t>
        </w:r>
        <w:r w:rsidRPr="00D5497B">
          <w:t xml:space="preserve"> </w:t>
        </w:r>
        <w:r>
          <w:t xml:space="preserve">(AGSS) must meet the requirements specified in these </w:t>
        </w:r>
      </w:ins>
      <w:ins w:id="91" w:author="Joint Sponsors" w:date="2025-03-20T12:03:00Z" w16du:dateUtc="2025-03-20T17:03:00Z">
        <w:r w:rsidR="002B2698">
          <w:t>P</w:t>
        </w:r>
      </w:ins>
      <w:ins w:id="92" w:author="Joint Sponsors" w:date="2025-03-20T12:02:00Z" w16du:dateUtc="2025-03-20T17:02:00Z">
        <w:r>
          <w:t>rotocols.</w:t>
        </w:r>
      </w:ins>
    </w:p>
    <w:p w14:paraId="6092D547" w14:textId="4E2C6524" w:rsidR="00E574F7" w:rsidRDefault="00E574F7" w:rsidP="00E574F7">
      <w:pPr>
        <w:pStyle w:val="BodyTextNumbered"/>
        <w:rPr>
          <w:ins w:id="93" w:author="Joint Sponsors" w:date="2025-03-20T12:02:00Z" w16du:dateUtc="2025-03-20T17:02:00Z"/>
        </w:rPr>
      </w:pPr>
      <w:ins w:id="94" w:author="Joint Sponsors" w:date="2025-03-20T12:02:00Z" w16du:dateUtc="2025-03-20T17:02:00Z">
        <w:r>
          <w:t>(2)</w:t>
        </w:r>
        <w:r>
          <w:tab/>
          <w:t xml:space="preserve">Each </w:t>
        </w:r>
      </w:ins>
      <w:ins w:id="95" w:author="Joint Sponsors" w:date="2025-03-26T19:55:00Z" w16du:dateUtc="2025-03-27T00:55:00Z">
        <w:r w:rsidR="00104BFE">
          <w:t>IBR</w:t>
        </w:r>
      </w:ins>
      <w:ins w:id="96" w:author="Joint Sponsors" w:date="2025-03-20T12:02:00Z" w16du:dateUtc="2025-03-20T17:02:00Z">
        <w:r>
          <w:t xml:space="preserve"> providing AGSS must meet the technical requirements specified in Section 8.1.1, QSE Ancillary Service Performance Standards, and Section 8.1.1.1, Ancillary Service Qualification and Testing.</w:t>
        </w:r>
      </w:ins>
    </w:p>
    <w:p w14:paraId="7C0CF0B0" w14:textId="77777777" w:rsidR="00E574F7" w:rsidRDefault="00E574F7" w:rsidP="00E574F7">
      <w:pPr>
        <w:pStyle w:val="BodyTextNumbered"/>
        <w:rPr>
          <w:ins w:id="97" w:author="Joint Sponsors" w:date="2025-03-20T12:02:00Z" w16du:dateUtc="2025-03-20T17:02:00Z"/>
        </w:rPr>
      </w:pPr>
      <w:ins w:id="98" w:author="Joint Sponsors" w:date="2025-03-20T12:02:00Z" w16du:dateUtc="2025-03-20T17:02:00Z">
        <w:r>
          <w:t>(3)</w:t>
        </w:r>
        <w:r>
          <w:tab/>
          <w:t>Bids for AGSS are due on or before February 15</w:t>
        </w:r>
        <w:r w:rsidRPr="00012AE6">
          <w:rPr>
            <w:vertAlign w:val="superscript"/>
          </w:rPr>
          <w:t>th</w:t>
        </w:r>
        <w:r>
          <w:t xml:space="preserve"> of each yearly period.  Bids must be evaluated based on evaluation criteria attached as an appendix to the request for bids and contracted by December 31</w:t>
        </w:r>
        <w:r>
          <w:rPr>
            <w:szCs w:val="24"/>
            <w:vertAlign w:val="superscript"/>
          </w:rPr>
          <w:t>st</w:t>
        </w:r>
        <w:r>
          <w:t xml:space="preserve"> for the following yearly period.  </w:t>
        </w:r>
      </w:ins>
    </w:p>
    <w:p w14:paraId="177A7F5C" w14:textId="77777777" w:rsidR="00E574F7" w:rsidRDefault="00E574F7" w:rsidP="00E574F7">
      <w:pPr>
        <w:pStyle w:val="BodyTextNumbered"/>
        <w:ind w:left="1440"/>
        <w:rPr>
          <w:ins w:id="99" w:author="Joint Sponsors" w:date="2025-03-20T12:02:00Z" w16du:dateUtc="2025-03-20T17:02:00Z"/>
        </w:rPr>
      </w:pPr>
      <w:ins w:id="100" w:author="Joint Sponsors" w:date="2025-03-20T12:02:00Z" w16du:dateUtc="2025-03-20T17:02:00Z">
        <w:r>
          <w:t>(a)</w:t>
        </w:r>
        <w:r>
          <w:tab/>
          <w:t xml:space="preserve">Resources shall disclose any weather-related limitations that could affect the Resource’s ability to provide AGSS as part of a bid to provide AGSS. </w:t>
        </w:r>
      </w:ins>
    </w:p>
    <w:p w14:paraId="5174A3CB" w14:textId="3C38A656" w:rsidR="00E574F7" w:rsidRPr="00672C8C" w:rsidRDefault="00E574F7" w:rsidP="00E574F7">
      <w:pPr>
        <w:spacing w:after="240"/>
        <w:ind w:left="1440" w:hanging="720"/>
        <w:rPr>
          <w:ins w:id="101" w:author="Joint Sponsors" w:date="2025-03-20T12:02:00Z" w16du:dateUtc="2025-03-20T17:02:00Z"/>
          <w:iCs/>
        </w:rPr>
      </w:pPr>
      <w:ins w:id="102" w:author="Joint Sponsors" w:date="2025-03-20T12:02:00Z" w16du:dateUtc="2025-03-20T17:02:00Z">
        <w:r w:rsidRPr="00672C8C">
          <w:rPr>
            <w:iCs/>
          </w:rPr>
          <w:t>(b)</w:t>
        </w:r>
        <w:r w:rsidRPr="00672C8C">
          <w:rPr>
            <w:iCs/>
          </w:rPr>
          <w:tab/>
        </w:r>
        <w:r>
          <w:rPr>
            <w:iCs/>
          </w:rPr>
          <w:t>AGSS</w:t>
        </w:r>
        <w:r w:rsidRPr="00672C8C">
          <w:rPr>
            <w:iCs/>
          </w:rPr>
          <w:t xml:space="preserve"> bids shall include the hourly </w:t>
        </w:r>
        <w:r>
          <w:rPr>
            <w:iCs/>
          </w:rPr>
          <w:t>availability p</w:t>
        </w:r>
        <w:r w:rsidRPr="00672C8C">
          <w:rPr>
            <w:iCs/>
          </w:rPr>
          <w:t>rice</w:t>
        </w:r>
      </w:ins>
      <w:ins w:id="103" w:author="Joint Sponsors" w:date="2025-03-20T12:03:00Z" w16du:dateUtc="2025-03-20T17:03:00Z">
        <w:r w:rsidR="002B2698">
          <w:rPr>
            <w:iCs/>
          </w:rPr>
          <w:t>.</w:t>
        </w:r>
      </w:ins>
    </w:p>
    <w:p w14:paraId="02BC8581" w14:textId="77777777" w:rsidR="00E574F7" w:rsidRDefault="00E574F7" w:rsidP="00E574F7">
      <w:pPr>
        <w:pStyle w:val="BodyTextNumbered"/>
        <w:ind w:left="1440"/>
        <w:rPr>
          <w:ins w:id="104" w:author="Joint Sponsors" w:date="2025-03-20T12:02:00Z" w16du:dateUtc="2025-03-20T17:02:00Z"/>
        </w:rPr>
      </w:pPr>
      <w:ins w:id="105" w:author="Joint Sponsors" w:date="2025-03-20T12:02:00Z" w16du:dateUtc="2025-03-20T17:02:00Z">
        <w:r>
          <w:t>(c)</w:t>
        </w:r>
        <w:r>
          <w:tab/>
          <w:t>When a Resource is selected to provide AGSS, the Advanced Grid Resource shall be required to complete all applicable testing requirements as specified in Section 8.1.1.2.1.8, AGR Qualification and Testing.</w:t>
        </w:r>
      </w:ins>
    </w:p>
    <w:p w14:paraId="155A68C7" w14:textId="77777777" w:rsidR="00E574F7" w:rsidRDefault="00E574F7" w:rsidP="00E574F7">
      <w:pPr>
        <w:pStyle w:val="BodyTextNumbered"/>
        <w:rPr>
          <w:ins w:id="106" w:author="Joint Sponsors" w:date="2025-03-20T12:02:00Z" w16du:dateUtc="2025-03-20T17:02:00Z"/>
        </w:rPr>
      </w:pPr>
      <w:ins w:id="107" w:author="Joint Sponsors" w:date="2025-03-20T12:02:00Z" w16du:dateUtc="2025-03-20T17:02:00Z">
        <w:r>
          <w:lastRenderedPageBreak/>
          <w:t>(4)</w:t>
        </w:r>
        <w:r>
          <w:tab/>
          <w:t>ERCOT may schedule unannounced Advanced Grid Support Service testing, to verify that AGSS is operable as specified in Section 8.1.1.2.1.8.</w:t>
        </w:r>
      </w:ins>
    </w:p>
    <w:p w14:paraId="487255A3" w14:textId="536CD671" w:rsidR="00E574F7" w:rsidRDefault="00E574F7" w:rsidP="00E574F7">
      <w:pPr>
        <w:pStyle w:val="BodyTextNumbered"/>
        <w:rPr>
          <w:ins w:id="108" w:author="Joint Sponsors" w:date="2025-03-20T12:02:00Z" w16du:dateUtc="2025-03-20T17:02:00Z"/>
        </w:rPr>
      </w:pPr>
      <w:ins w:id="109" w:author="Joint Sponsors" w:date="2025-03-20T12:02:00Z" w16du:dateUtc="2025-03-20T17:02:00Z">
        <w:r>
          <w:t>(6)</w:t>
        </w:r>
        <w:r>
          <w:tab/>
        </w:r>
        <w:r w:rsidRPr="007502F0">
          <w:t xml:space="preserve">ERCOT shall periodically determine and review the location and number of </w:t>
        </w:r>
      </w:ins>
      <w:ins w:id="110" w:author="Joint Sponsors" w:date="2025-03-20T12:06:00Z" w16du:dateUtc="2025-03-20T17:06:00Z">
        <w:r w:rsidR="00386774">
          <w:t>Advanced Grid Resource(s) (</w:t>
        </w:r>
      </w:ins>
      <w:ins w:id="111" w:author="Joint Sponsors" w:date="2025-03-20T12:02:00Z" w16du:dateUtc="2025-03-20T17:02:00Z">
        <w:r>
          <w:t>AGR(s)</w:t>
        </w:r>
      </w:ins>
      <w:ins w:id="112" w:author="Joint Sponsors" w:date="2025-03-20T12:06:00Z" w16du:dateUtc="2025-03-20T17:06:00Z">
        <w:r w:rsidR="00386774">
          <w:t>)</w:t>
        </w:r>
      </w:ins>
      <w:ins w:id="113" w:author="Joint Sponsors" w:date="2025-03-20T12:02:00Z" w16du:dateUtc="2025-03-20T17:02:00Z">
        <w:r w:rsidRPr="007502F0">
          <w:t xml:space="preserve"> required</w:t>
        </w:r>
        <w:r>
          <w:t>.  ERCOT and providers of this service shall meet the requirements as specified in these Protocols.</w:t>
        </w:r>
      </w:ins>
    </w:p>
    <w:p w14:paraId="654C39A9" w14:textId="7DD6C639" w:rsidR="00E574F7" w:rsidRDefault="00E574F7" w:rsidP="00E574F7">
      <w:pPr>
        <w:pStyle w:val="BodyTextNumbered"/>
        <w:rPr>
          <w:ins w:id="114" w:author="Joint Sponsors" w:date="2025-03-20T12:02:00Z" w16du:dateUtc="2025-03-20T17:02:00Z"/>
        </w:rPr>
      </w:pPr>
      <w:ins w:id="115" w:author="Joint Sponsors" w:date="2025-03-20T12:02:00Z" w16du:dateUtc="2025-03-20T17:02:00Z">
        <w:r>
          <w:t>(7)</w:t>
        </w:r>
        <w:r>
          <w:tab/>
        </w:r>
        <w:r w:rsidRPr="006D062D">
          <w:t>A Resource Entity representing a</w:t>
        </w:r>
      </w:ins>
      <w:ins w:id="116" w:author="Joint Sponsors" w:date="2025-03-26T19:55:00Z" w16du:dateUtc="2025-03-27T00:55:00Z">
        <w:r w:rsidR="00104BFE">
          <w:t>n</w:t>
        </w:r>
      </w:ins>
      <w:ins w:id="117" w:author="Joint Sponsors" w:date="2025-03-20T12:02:00Z" w16du:dateUtc="2025-03-20T17:02:00Z">
        <w:r w:rsidRPr="006D062D">
          <w:t xml:space="preserve"> </w:t>
        </w:r>
        <w:r>
          <w:t>AGR</w:t>
        </w:r>
        <w:r w:rsidRPr="006D062D">
          <w:t xml:space="preserve"> may request that an alternate </w:t>
        </w:r>
      </w:ins>
      <w:ins w:id="118" w:author="Joint Sponsors" w:date="2025-03-26T19:56:00Z" w16du:dateUtc="2025-03-27T00:56:00Z">
        <w:r w:rsidR="00104BFE">
          <w:t>IBR</w:t>
        </w:r>
      </w:ins>
      <w:ins w:id="119" w:author="Joint Sponsors" w:date="2025-03-20T12:02:00Z" w16du:dateUtc="2025-03-20T17:02:00Z">
        <w:r w:rsidRPr="006D062D">
          <w:t xml:space="preserve"> be substituted in place of the original </w:t>
        </w:r>
        <w:r>
          <w:t xml:space="preserve">AGR </w:t>
        </w:r>
        <w:r w:rsidRPr="006D062D">
          <w:t xml:space="preserve">during the </w:t>
        </w:r>
        <w:r>
          <w:t>y</w:t>
        </w:r>
        <w:r w:rsidRPr="006D062D">
          <w:t>ear</w:t>
        </w:r>
        <w:r>
          <w:t>ly</w:t>
        </w:r>
        <w:r w:rsidRPr="006D062D">
          <w:t xml:space="preserve"> term of an executed Standard Form </w:t>
        </w:r>
        <w:r>
          <w:t>Advanced Grid Support Service</w:t>
        </w:r>
        <w:r w:rsidRPr="006D062D">
          <w:t xml:space="preserve"> Agreement (Section 22, Attachment </w:t>
        </w:r>
        <w:r>
          <w:t>Q</w:t>
        </w:r>
        <w:r w:rsidRPr="006D062D">
          <w:t xml:space="preserve">, Standard Form </w:t>
        </w:r>
        <w:r>
          <w:t>Advanced Grid Support Service</w:t>
        </w:r>
        <w:r w:rsidRPr="006D062D">
          <w:t xml:space="preserve"> Agreement) if the alternate </w:t>
        </w:r>
      </w:ins>
      <w:ins w:id="120" w:author="Joint Sponsors" w:date="2025-03-26T19:56:00Z" w16du:dateUtc="2025-03-27T00:56:00Z">
        <w:r w:rsidR="00104BFE">
          <w:t>IBR</w:t>
        </w:r>
      </w:ins>
      <w:ins w:id="121" w:author="Joint Sponsors" w:date="2025-03-20T12:02:00Z" w16du:dateUtc="2025-03-20T17:02:00Z">
        <w:r w:rsidRPr="006D062D">
          <w:t xml:space="preserve"> meets testing and verification under established qualification criteria to ensure </w:t>
        </w:r>
        <w:r>
          <w:t>AGSS</w:t>
        </w:r>
        <w:r w:rsidRPr="006D062D">
          <w:t>.</w:t>
        </w:r>
      </w:ins>
    </w:p>
    <w:p w14:paraId="384CF45E" w14:textId="02749C63" w:rsidR="00E574F7" w:rsidRPr="006D062D" w:rsidRDefault="00E574F7" w:rsidP="00E574F7">
      <w:pPr>
        <w:pStyle w:val="BodyTextNumbered"/>
        <w:ind w:left="1440"/>
        <w:rPr>
          <w:ins w:id="122" w:author="Joint Sponsors" w:date="2025-03-20T12:02:00Z" w16du:dateUtc="2025-03-20T17:02:00Z"/>
        </w:rPr>
      </w:pPr>
      <w:ins w:id="123" w:author="Joint Sponsors" w:date="2025-03-20T12:02:00Z" w16du:dateUtc="2025-03-20T17:02:00Z">
        <w:r w:rsidRPr="006D062D">
          <w:t>(a)</w:t>
        </w:r>
        <w:r w:rsidRPr="006D062D">
          <w:tab/>
          <w:t xml:space="preserve">ERCOT, in its sole discretion, may reject a Resource Entity’s request for an alternate </w:t>
        </w:r>
      </w:ins>
      <w:ins w:id="124" w:author="Joint Sponsors" w:date="2025-03-26T19:56:00Z" w16du:dateUtc="2025-03-27T00:56:00Z">
        <w:r w:rsidR="00104BFE">
          <w:t>IBR</w:t>
        </w:r>
      </w:ins>
      <w:ins w:id="125" w:author="Joint Sponsors" w:date="2025-03-20T12:02:00Z" w16du:dateUtc="2025-03-20T17:02:00Z">
        <w:r w:rsidRPr="006D062D">
          <w:t xml:space="preserve"> and will provide the Resource Entity an explanation of such rejection.  </w:t>
        </w:r>
      </w:ins>
    </w:p>
    <w:p w14:paraId="7B478A2B" w14:textId="127F77CF" w:rsidR="00E574F7" w:rsidRDefault="00E574F7" w:rsidP="00E574F7">
      <w:pPr>
        <w:pStyle w:val="BodyTextNumbered"/>
        <w:ind w:left="1440"/>
        <w:rPr>
          <w:ins w:id="126" w:author="Joint Sponsors" w:date="2025-03-20T12:02:00Z" w16du:dateUtc="2025-03-20T17:02:00Z"/>
        </w:rPr>
      </w:pPr>
      <w:ins w:id="127" w:author="Joint Sponsors" w:date="2025-03-20T12:02:00Z" w16du:dateUtc="2025-03-20T17:02:00Z">
        <w:r w:rsidRPr="006D062D">
          <w:t>(b)</w:t>
        </w:r>
        <w:r w:rsidRPr="006D062D">
          <w:tab/>
          <w:t xml:space="preserve">If ERCOT accepts the alternative </w:t>
        </w:r>
      </w:ins>
      <w:ins w:id="128" w:author="Joint Sponsors" w:date="2025-03-26T19:56:00Z" w16du:dateUtc="2025-03-27T00:56:00Z">
        <w:r w:rsidR="00104BFE">
          <w:t>IBR</w:t>
        </w:r>
      </w:ins>
      <w:ins w:id="129" w:author="Joint Sponsors" w:date="2025-03-20T12:02:00Z" w16du:dateUtc="2025-03-20T17:02:00Z">
        <w:r w:rsidRPr="006D062D">
          <w:t xml:space="preserve"> as the substituted </w:t>
        </w:r>
        <w:r>
          <w:t>AGR</w:t>
        </w:r>
        <w:r w:rsidRPr="006D062D">
          <w:t xml:space="preserve">, such acceptance shall not affect the original terms, conditions and obligations of the </w:t>
        </w:r>
        <w:r w:rsidRPr="00916A64">
          <w:t>Resource Entity under the Standard Form Advanced Grid Support Service Agreement.  The Resource Entity shall submit to ERCOT an Amendment to Standard Form Advanced Grid Support Service Agreement (Section 22, Attachment R, Amendment to Standard Form Advance Grid Support Service) after qualification criteria has been met.</w:t>
        </w:r>
      </w:ins>
    </w:p>
    <w:p w14:paraId="028C9387" w14:textId="77777777" w:rsidR="00E574F7" w:rsidRDefault="00E574F7" w:rsidP="00E574F7">
      <w:pPr>
        <w:pStyle w:val="BodyTextNumbered"/>
        <w:rPr>
          <w:ins w:id="130" w:author="Joint Sponsors" w:date="2025-03-20T12:02:00Z" w16du:dateUtc="2025-03-20T17:02:00Z"/>
        </w:rPr>
      </w:pPr>
      <w:ins w:id="131" w:author="Joint Sponsors" w:date="2025-03-20T12:02:00Z" w16du:dateUtc="2025-03-20T17:02:00Z">
        <w:r>
          <w:t>(8)</w:t>
        </w:r>
        <w:r>
          <w:tab/>
        </w:r>
        <w:r w:rsidRPr="006D062D">
          <w:rPr>
            <w:color w:val="000000"/>
            <w:szCs w:val="24"/>
          </w:rPr>
          <w:t xml:space="preserve">For the purpose of the </w:t>
        </w:r>
        <w:r>
          <w:t xml:space="preserve">Advanced Grid Support Hourly Availability </w:t>
        </w:r>
        <w:r w:rsidRPr="00EC1ED9">
          <w:t>Fee</w:t>
        </w:r>
        <w:r w:rsidRPr="00EC1ED9">
          <w:rPr>
            <w:color w:val="000000"/>
            <w:szCs w:val="24"/>
          </w:rPr>
          <w:t xml:space="preserve"> as described in Section 6.6.15.1, </w:t>
        </w:r>
        <w:r>
          <w:rPr>
            <w:color w:val="000000"/>
            <w:szCs w:val="24"/>
          </w:rPr>
          <w:t xml:space="preserve">Advanced Grid Support </w:t>
        </w:r>
        <w:proofErr w:type="spellStart"/>
        <w:r>
          <w:rPr>
            <w:color w:val="000000"/>
            <w:szCs w:val="24"/>
          </w:rPr>
          <w:t>Sevice</w:t>
        </w:r>
        <w:proofErr w:type="spellEnd"/>
        <w:r w:rsidRPr="00EC1ED9">
          <w:rPr>
            <w:color w:val="000000"/>
            <w:szCs w:val="24"/>
          </w:rPr>
          <w:t xml:space="preserve"> Fee Payment, the AGSS A</w:t>
        </w:r>
        <w:r w:rsidRPr="006D062D">
          <w:rPr>
            <w:color w:val="000000"/>
            <w:szCs w:val="24"/>
          </w:rPr>
          <w:t xml:space="preserve">vailability Reduction Factor shall be determined by using the availability for the original </w:t>
        </w:r>
        <w:r>
          <w:rPr>
            <w:color w:val="000000"/>
            <w:szCs w:val="24"/>
          </w:rPr>
          <w:t>AGR</w:t>
        </w:r>
        <w:r w:rsidRPr="006D062D">
          <w:rPr>
            <w:color w:val="000000"/>
            <w:szCs w:val="24"/>
          </w:rPr>
          <w:t xml:space="preserve"> and any substituted </w:t>
        </w:r>
        <w:r>
          <w:rPr>
            <w:color w:val="000000"/>
            <w:szCs w:val="24"/>
          </w:rPr>
          <w:t>AGR</w:t>
        </w:r>
        <w:r w:rsidRPr="006D062D">
          <w:rPr>
            <w:color w:val="000000"/>
            <w:szCs w:val="24"/>
          </w:rPr>
          <w:t>(s), as appropriate for the rolling 4380</w:t>
        </w:r>
        <w:r>
          <w:rPr>
            <w:color w:val="000000"/>
            <w:szCs w:val="24"/>
          </w:rPr>
          <w:t>-</w:t>
        </w:r>
        <w:r w:rsidRPr="006D062D">
          <w:rPr>
            <w:color w:val="000000"/>
            <w:szCs w:val="24"/>
          </w:rPr>
          <w:t>hour period of the evaluation.</w:t>
        </w:r>
      </w:ins>
    </w:p>
    <w:p w14:paraId="232AADE1" w14:textId="1B44F4C8" w:rsidR="006267DB" w:rsidRDefault="00E574F7" w:rsidP="00E574F7">
      <w:pPr>
        <w:pStyle w:val="BodyTextNumbered"/>
      </w:pPr>
      <w:ins w:id="132" w:author="Joint Sponsors" w:date="2025-03-20T12:02:00Z" w16du:dateUtc="2025-03-20T17:02:00Z">
        <w:r>
          <w:rPr>
            <w:color w:val="000000"/>
            <w:szCs w:val="24"/>
          </w:rPr>
          <w:t>(9)</w:t>
        </w:r>
        <w:r>
          <w:rPr>
            <w:color w:val="000000"/>
            <w:szCs w:val="24"/>
          </w:rPr>
          <w:tab/>
        </w:r>
        <w:r>
          <w:t xml:space="preserve">Each </w:t>
        </w:r>
      </w:ins>
      <w:ins w:id="133" w:author="Joint Sponsors" w:date="2025-03-26T19:56:00Z" w16du:dateUtc="2025-03-27T00:56:00Z">
        <w:r w:rsidR="00104BFE">
          <w:t>IBR</w:t>
        </w:r>
      </w:ins>
      <w:ins w:id="134" w:author="Joint Sponsors" w:date="2025-03-20T12:02:00Z" w16du:dateUtc="2025-03-20T17:02:00Z">
        <w:r>
          <w:t xml:space="preserve"> selected to provide AGSS shall be prepared and able to provide AGSS at all hours of operation as may be required by ERCOT, subject only to the limitations described in ERCOT Protocols or the Advanced Grid Support Service Agreement.</w:t>
        </w:r>
      </w:ins>
    </w:p>
    <w:p w14:paraId="1FDAD54F" w14:textId="77777777" w:rsidR="00916FB5" w:rsidRDefault="00916FB5" w:rsidP="00916FB5">
      <w:pPr>
        <w:pStyle w:val="H3"/>
        <w:rPr>
          <w:ins w:id="135" w:author="Joint Sponsors" w:date="2025-03-20T12:20:00Z" w16du:dateUtc="2025-03-20T17:20:00Z"/>
        </w:rPr>
      </w:pPr>
      <w:bookmarkStart w:id="136" w:name="_Toc109009415"/>
      <w:bookmarkStart w:id="137" w:name="_Toc397505035"/>
      <w:bookmarkStart w:id="138" w:name="_Toc402357167"/>
      <w:bookmarkStart w:id="139" w:name="_Toc422486547"/>
      <w:bookmarkStart w:id="140" w:name="_Toc433093400"/>
      <w:bookmarkStart w:id="141" w:name="_Toc433093558"/>
      <w:bookmarkStart w:id="142" w:name="_Toc440874788"/>
      <w:bookmarkStart w:id="143" w:name="_Toc448142345"/>
      <w:bookmarkStart w:id="144" w:name="_Toc448142502"/>
      <w:bookmarkStart w:id="145" w:name="_Toc458770343"/>
      <w:bookmarkStart w:id="146" w:name="_Toc459294311"/>
      <w:bookmarkStart w:id="147" w:name="_Toc463262805"/>
      <w:bookmarkStart w:id="148" w:name="_Toc468286878"/>
      <w:bookmarkStart w:id="149" w:name="_Toc481502918"/>
      <w:bookmarkStart w:id="150" w:name="_Toc496080086"/>
      <w:bookmarkStart w:id="151" w:name="_Toc175157489"/>
      <w:bookmarkStart w:id="152" w:name="_Toc160032446"/>
      <w:ins w:id="153" w:author="Joint Sponsors" w:date="2025-03-20T12:20:00Z" w16du:dateUtc="2025-03-20T17:20:00Z">
        <w:r>
          <w:t>6.6.15</w:t>
        </w:r>
        <w:r>
          <w:tab/>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 xml:space="preserve">Advanced Grid Support Capacity </w:t>
        </w:r>
      </w:ins>
    </w:p>
    <w:p w14:paraId="29360A1D" w14:textId="77777777" w:rsidR="00916FB5" w:rsidRDefault="00916FB5" w:rsidP="00916FB5">
      <w:pPr>
        <w:pStyle w:val="H4"/>
        <w:rPr>
          <w:ins w:id="154" w:author="Joint Sponsors" w:date="2025-03-20T12:20:00Z" w16du:dateUtc="2025-03-20T17:20:00Z"/>
        </w:rPr>
      </w:pPr>
      <w:bookmarkStart w:id="155" w:name="_Toc87951812"/>
      <w:bookmarkStart w:id="156" w:name="_Toc109009416"/>
      <w:bookmarkStart w:id="157" w:name="_Toc397505036"/>
      <w:bookmarkStart w:id="158" w:name="_Toc402357168"/>
      <w:bookmarkStart w:id="159" w:name="_Toc422486548"/>
      <w:bookmarkStart w:id="160" w:name="_Toc433093401"/>
      <w:bookmarkStart w:id="161" w:name="_Toc433093559"/>
      <w:bookmarkStart w:id="162" w:name="_Toc440874789"/>
      <w:bookmarkStart w:id="163" w:name="_Toc448142346"/>
      <w:bookmarkStart w:id="164" w:name="_Toc448142503"/>
      <w:bookmarkStart w:id="165" w:name="_Toc458770344"/>
      <w:bookmarkStart w:id="166" w:name="_Toc459294312"/>
      <w:bookmarkStart w:id="167" w:name="_Toc463262806"/>
      <w:bookmarkStart w:id="168" w:name="_Toc468286879"/>
      <w:bookmarkStart w:id="169" w:name="_Toc481502919"/>
      <w:bookmarkStart w:id="170" w:name="_Toc496080087"/>
      <w:bookmarkStart w:id="171" w:name="_Toc175157490"/>
      <w:ins w:id="172" w:author="Joint Sponsors" w:date="2025-03-20T12:20:00Z" w16du:dateUtc="2025-03-20T17:20:00Z">
        <w:r w:rsidRPr="000F0EDE">
          <w:t>6.6.15.1</w:t>
        </w:r>
        <w:r w:rsidRPr="000F0EDE">
          <w:tab/>
          <w:t>Advanced Grid Support Hourly Availability Fee Payment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ins>
    </w:p>
    <w:p w14:paraId="192EBDA3" w14:textId="77777777" w:rsidR="00916FB5" w:rsidRDefault="00916FB5" w:rsidP="00916FB5">
      <w:pPr>
        <w:pStyle w:val="BodyTextNumbered"/>
        <w:rPr>
          <w:ins w:id="173" w:author="Joint Sponsors" w:date="2025-03-20T12:20:00Z" w16du:dateUtc="2025-03-20T17:20:00Z"/>
        </w:rPr>
      </w:pPr>
      <w:ins w:id="174" w:author="Joint Sponsors" w:date="2025-03-20T12:20:00Z" w16du:dateUtc="2025-03-20T17:20:00Z">
        <w:r>
          <w:t>(1)</w:t>
        </w:r>
        <w:r>
          <w:tab/>
          <w:t>ERCOT shall pay an Hourly Availability Fee to the QSEs representing an Advanced Grid Resource (AGR).  This Availability fee is determined through a competitive bi-annual bidding process, with an adjustment for reliability based on a six-month rolling Resouce Unit availability equal to 85% in accordance with Section 22, Attachment Q, Standard Form Advanced Grid Agreement.</w:t>
        </w:r>
      </w:ins>
    </w:p>
    <w:p w14:paraId="312DCFCC" w14:textId="77777777" w:rsidR="00916FB5" w:rsidRDefault="00916FB5" w:rsidP="00916FB5">
      <w:pPr>
        <w:spacing w:after="240"/>
        <w:ind w:left="720" w:hanging="720"/>
        <w:rPr>
          <w:ins w:id="175" w:author="Joint Sponsors" w:date="2025-03-20T12:20:00Z" w16du:dateUtc="2025-03-20T17:20:00Z"/>
        </w:rPr>
      </w:pPr>
      <w:ins w:id="176" w:author="Joint Sponsors" w:date="2025-03-20T12:20:00Z" w16du:dateUtc="2025-03-20T17:20:00Z">
        <w:r>
          <w:t>(2)</w:t>
        </w:r>
        <w:r>
          <w:tab/>
        </w:r>
        <w:r w:rsidRPr="006D062D">
          <w:t xml:space="preserve">The </w:t>
        </w:r>
        <w:r>
          <w:t>Advanced Grid</w:t>
        </w:r>
        <w:r w:rsidRPr="006D062D">
          <w:t xml:space="preserve"> Hourly </w:t>
        </w:r>
        <w:r>
          <w:t>Availability</w:t>
        </w:r>
        <w:r w:rsidRPr="006D062D">
          <w:t xml:space="preserve"> Fee is subject to reduction and</w:t>
        </w:r>
        <w:r w:rsidRPr="006D062D">
          <w:rPr>
            <w:iCs/>
          </w:rPr>
          <w:t xml:space="preserve"> claw-back provisions as described in </w:t>
        </w:r>
        <w:r w:rsidRPr="000F0EDE">
          <w:rPr>
            <w:iCs/>
          </w:rPr>
          <w:t>Section 8.1.1.2.1.15, System</w:t>
        </w:r>
        <w:r w:rsidRPr="006D062D">
          <w:rPr>
            <w:iCs/>
          </w:rPr>
          <w:t xml:space="preserve"> </w:t>
        </w:r>
        <w:r>
          <w:rPr>
            <w:iCs/>
          </w:rPr>
          <w:t>Advanced Grid</w:t>
        </w:r>
        <w:r w:rsidRPr="006D062D">
          <w:rPr>
            <w:iCs/>
          </w:rPr>
          <w:t xml:space="preserve"> Capability Qualification and Testing.</w:t>
        </w:r>
        <w:r w:rsidRPr="006D062D">
          <w:t xml:space="preserve"> </w:t>
        </w:r>
      </w:ins>
    </w:p>
    <w:p w14:paraId="4589A26F" w14:textId="77777777" w:rsidR="00916FB5" w:rsidRDefault="00916FB5" w:rsidP="00916FB5">
      <w:pPr>
        <w:pStyle w:val="BodyTextNumbered"/>
        <w:rPr>
          <w:ins w:id="177" w:author="Joint Sponsors" w:date="2025-03-20T12:20:00Z" w16du:dateUtc="2025-03-20T17:20:00Z"/>
        </w:rPr>
      </w:pPr>
      <w:ins w:id="178" w:author="Joint Sponsors" w:date="2025-03-20T12:20:00Z" w16du:dateUtc="2025-03-20T17:20:00Z">
        <w:r>
          <w:lastRenderedPageBreak/>
          <w:t>(3)</w:t>
        </w:r>
        <w:r>
          <w:tab/>
          <w:t>ERCOT shall pay an Advanced Grid Hourly Availability Fee payment to each QSE for each Advanced Grid Resource.  The payment for each hour is calculated as follows:</w:t>
        </w:r>
      </w:ins>
    </w:p>
    <w:p w14:paraId="4C294BEF" w14:textId="77777777" w:rsidR="00916FB5" w:rsidRPr="00E92066" w:rsidRDefault="00916FB5" w:rsidP="00916FB5">
      <w:pPr>
        <w:pStyle w:val="FormulaBold"/>
        <w:rPr>
          <w:ins w:id="179" w:author="Joint Sponsors" w:date="2025-03-20T12:20:00Z" w16du:dateUtc="2025-03-20T17:20:00Z"/>
        </w:rPr>
      </w:pPr>
      <w:ins w:id="180" w:author="Joint Sponsors" w:date="2025-03-20T12:20:00Z" w16du:dateUtc="2025-03-20T17:20:00Z">
        <w:r w:rsidRPr="00E92066">
          <w:t xml:space="preserve">AGSSAMT </w:t>
        </w:r>
        <w:r w:rsidRPr="00E92066">
          <w:rPr>
            <w:i/>
            <w:vertAlign w:val="subscript"/>
          </w:rPr>
          <w:t>q, r</w:t>
        </w:r>
        <w:r w:rsidRPr="00E92066">
          <w:tab/>
          <w:t>=</w:t>
        </w:r>
        <w:r w:rsidRPr="00E92066">
          <w:tab/>
          <w:t xml:space="preserve">(-1) * AGSSPR </w:t>
        </w:r>
        <w:r w:rsidRPr="00E92066">
          <w:rPr>
            <w:i/>
            <w:vertAlign w:val="subscript"/>
          </w:rPr>
          <w:t>q, r</w:t>
        </w:r>
        <w:r w:rsidRPr="00E92066">
          <w:t xml:space="preserve"> * AGSSARF </w:t>
        </w:r>
        <w:r w:rsidRPr="00E92066">
          <w:rPr>
            <w:i/>
            <w:vertAlign w:val="subscript"/>
          </w:rPr>
          <w:t>q, r</w:t>
        </w:r>
      </w:ins>
    </w:p>
    <w:p w14:paraId="6752FC9E" w14:textId="77777777" w:rsidR="00916FB5" w:rsidRDefault="00916FB5" w:rsidP="00916FB5">
      <w:pPr>
        <w:pStyle w:val="BodyText"/>
        <w:rPr>
          <w:ins w:id="181" w:author="Joint Sponsors" w:date="2025-03-20T12:20:00Z" w16du:dateUtc="2025-03-20T17:20:00Z"/>
        </w:rPr>
      </w:pPr>
      <w:ins w:id="182" w:author="Joint Sponsors" w:date="2025-03-20T12:20:00Z" w16du:dateUtc="2025-03-20T17:20:00Z">
        <w:r>
          <w:t>Where:</w:t>
        </w:r>
      </w:ins>
    </w:p>
    <w:p w14:paraId="75B22FB5" w14:textId="77777777" w:rsidR="00916FB5" w:rsidRDefault="00916FB5" w:rsidP="00916FB5">
      <w:pPr>
        <w:spacing w:after="240"/>
        <w:rPr>
          <w:ins w:id="183" w:author="Joint Sponsors" w:date="2025-03-20T12:20:00Z" w16du:dateUtc="2025-03-20T17:20:00Z"/>
        </w:rPr>
      </w:pPr>
      <w:ins w:id="184" w:author="Joint Sponsors" w:date="2025-03-20T12:20:00Z" w16du:dateUtc="2025-03-20T17:20:00Z">
        <w:r>
          <w:t>Advanced Grid Service Availability Reduction Factor</w:t>
        </w:r>
      </w:ins>
    </w:p>
    <w:p w14:paraId="4FDD2BB0" w14:textId="77777777" w:rsidR="00916FB5" w:rsidRDefault="00916FB5" w:rsidP="00916FB5">
      <w:pPr>
        <w:spacing w:after="240"/>
        <w:ind w:firstLine="720"/>
        <w:rPr>
          <w:ins w:id="185" w:author="Joint Sponsors" w:date="2025-03-20T12:20:00Z" w16du:dateUtc="2025-03-20T17:20:00Z"/>
          <w:lang w:val="pt-BR"/>
        </w:rPr>
      </w:pPr>
      <w:ins w:id="186" w:author="Joint Sponsors" w:date="2025-03-20T12:20:00Z" w16du:dateUtc="2025-03-20T17:20:00Z">
        <w:r>
          <w:rPr>
            <w:lang w:val="pt-BR"/>
          </w:rPr>
          <w:t xml:space="preserve">If (AGSSHREAF </w:t>
        </w:r>
        <w:r>
          <w:rPr>
            <w:i/>
            <w:vertAlign w:val="subscript"/>
            <w:lang w:val="pt-BR"/>
          </w:rPr>
          <w:t>q, r</w:t>
        </w:r>
        <w:r>
          <w:rPr>
            <w:lang w:val="pt-BR"/>
          </w:rPr>
          <w:t xml:space="preserve"> </w:t>
        </w:r>
        <w:r>
          <w:sym w:font="Symbol" w:char="F0B3"/>
        </w:r>
        <w:r>
          <w:rPr>
            <w:lang w:val="pt-BR"/>
          </w:rPr>
          <w:t xml:space="preserve"> 0.85)</w:t>
        </w:r>
      </w:ins>
    </w:p>
    <w:p w14:paraId="72E1DF5E" w14:textId="77777777" w:rsidR="00916FB5" w:rsidRDefault="00916FB5" w:rsidP="00916FB5">
      <w:pPr>
        <w:spacing w:after="240"/>
        <w:ind w:left="720" w:firstLine="720"/>
        <w:rPr>
          <w:ins w:id="187" w:author="Joint Sponsors" w:date="2025-03-20T12:20:00Z" w16du:dateUtc="2025-03-20T17:20:00Z"/>
          <w:lang w:val="pt-BR"/>
        </w:rPr>
      </w:pPr>
      <w:ins w:id="188" w:author="Joint Sponsors" w:date="2025-03-20T12:20:00Z" w16du:dateUtc="2025-03-20T17:20:00Z">
        <w:r>
          <w:rPr>
            <w:lang w:val="pt-BR"/>
          </w:rPr>
          <w:t xml:space="preserve">AGSSARF </w:t>
        </w:r>
        <w:r>
          <w:rPr>
            <w:i/>
            <w:vertAlign w:val="subscript"/>
            <w:lang w:val="pt-BR"/>
          </w:rPr>
          <w:t>q, r</w:t>
        </w:r>
        <w:r>
          <w:rPr>
            <w:lang w:val="pt-BR"/>
          </w:rPr>
          <w:t xml:space="preserve"> </w:t>
        </w:r>
        <w:r>
          <w:rPr>
            <w:lang w:val="pt-BR"/>
          </w:rPr>
          <w:tab/>
          <w:t xml:space="preserve">= </w:t>
        </w:r>
        <w:r>
          <w:rPr>
            <w:lang w:val="pt-BR"/>
          </w:rPr>
          <w:tab/>
          <w:t>1</w:t>
        </w:r>
      </w:ins>
    </w:p>
    <w:p w14:paraId="5E431095" w14:textId="77777777" w:rsidR="00916FB5" w:rsidRPr="00E92066" w:rsidRDefault="00916FB5" w:rsidP="00916FB5">
      <w:pPr>
        <w:spacing w:after="240"/>
        <w:ind w:firstLine="720"/>
        <w:rPr>
          <w:ins w:id="189" w:author="Joint Sponsors" w:date="2025-03-20T12:20:00Z" w16du:dateUtc="2025-03-20T17:20:00Z"/>
          <w:lang w:val="pt-BR"/>
        </w:rPr>
      </w:pPr>
      <w:ins w:id="190" w:author="Joint Sponsors" w:date="2025-03-20T12:20:00Z" w16du:dateUtc="2025-03-20T17:20:00Z">
        <w:r w:rsidRPr="00E92066">
          <w:rPr>
            <w:lang w:val="pt-BR"/>
          </w:rPr>
          <w:t>Otherwise</w:t>
        </w:r>
      </w:ins>
    </w:p>
    <w:p w14:paraId="4DE012A6" w14:textId="77777777" w:rsidR="00916FB5" w:rsidRPr="00E13D44" w:rsidRDefault="00916FB5" w:rsidP="00916FB5">
      <w:pPr>
        <w:spacing w:after="240"/>
        <w:ind w:left="720" w:firstLine="720"/>
        <w:rPr>
          <w:ins w:id="191" w:author="Joint Sponsors" w:date="2025-03-20T12:20:00Z" w16du:dateUtc="2025-03-20T17:20:00Z"/>
          <w:lang w:val="pt-PT"/>
        </w:rPr>
      </w:pPr>
      <w:ins w:id="192" w:author="Joint Sponsors" w:date="2025-03-20T12:20:00Z" w16du:dateUtc="2025-03-20T17:20:00Z">
        <w:r w:rsidRPr="00E13D44">
          <w:rPr>
            <w:lang w:val="pt-PT"/>
          </w:rPr>
          <w:t xml:space="preserve">AGSSARF </w:t>
        </w:r>
        <w:r w:rsidRPr="00E13D44">
          <w:rPr>
            <w:i/>
            <w:vertAlign w:val="subscript"/>
            <w:lang w:val="pt-PT"/>
          </w:rPr>
          <w:t>q, r</w:t>
        </w:r>
        <w:r w:rsidRPr="00E13D44">
          <w:rPr>
            <w:lang w:val="pt-PT"/>
          </w:rPr>
          <w:t xml:space="preserve"> </w:t>
        </w:r>
        <w:r w:rsidRPr="00E13D44">
          <w:rPr>
            <w:lang w:val="pt-PT"/>
          </w:rPr>
          <w:tab/>
          <w:t xml:space="preserve">= </w:t>
        </w:r>
        <w:r w:rsidRPr="00E13D44">
          <w:rPr>
            <w:lang w:val="pt-PT"/>
          </w:rPr>
          <w:tab/>
          <w:t xml:space="preserve">Max (0, 1 - (0.85 - AGSSHREAF </w:t>
        </w:r>
        <w:r w:rsidRPr="00E13D44">
          <w:rPr>
            <w:i/>
            <w:vertAlign w:val="subscript"/>
            <w:lang w:val="pt-PT"/>
          </w:rPr>
          <w:t>q, r</w:t>
        </w:r>
        <w:r w:rsidRPr="00E13D44">
          <w:rPr>
            <w:lang w:val="pt-PT"/>
          </w:rPr>
          <w:t>) * 2)</w:t>
        </w:r>
      </w:ins>
    </w:p>
    <w:p w14:paraId="28384113" w14:textId="77777777" w:rsidR="00916FB5" w:rsidRDefault="00916FB5" w:rsidP="00916FB5">
      <w:pPr>
        <w:spacing w:after="240"/>
        <w:rPr>
          <w:ins w:id="193" w:author="Joint Sponsors" w:date="2025-03-20T12:20:00Z" w16du:dateUtc="2025-03-20T17:20:00Z"/>
        </w:rPr>
      </w:pPr>
      <w:ins w:id="194" w:author="Joint Sponsors" w:date="2025-03-20T12:20:00Z" w16du:dateUtc="2025-03-20T17:20:00Z">
        <w:r>
          <w:t>Advanced Grid Service Hourly Rolling Equivalent Availability Factor</w:t>
        </w:r>
      </w:ins>
    </w:p>
    <w:p w14:paraId="1125366B" w14:textId="77777777" w:rsidR="00916FB5" w:rsidRDefault="00916FB5" w:rsidP="00916FB5">
      <w:pPr>
        <w:spacing w:after="240"/>
        <w:ind w:firstLine="720"/>
        <w:rPr>
          <w:ins w:id="195" w:author="Joint Sponsors" w:date="2025-03-20T12:20:00Z" w16du:dateUtc="2025-03-20T17:20:00Z"/>
          <w:lang w:val="pt-BR"/>
        </w:rPr>
      </w:pPr>
      <w:ins w:id="196" w:author="Joint Sponsors" w:date="2025-03-20T12:20:00Z" w16du:dateUtc="2025-03-20T17:20:00Z">
        <w:r>
          <w:rPr>
            <w:lang w:val="pt-BR"/>
          </w:rPr>
          <w:t xml:space="preserve">If (AGSSEH </w:t>
        </w:r>
        <w:r>
          <w:rPr>
            <w:i/>
            <w:vertAlign w:val="subscript"/>
            <w:lang w:val="pt-BR"/>
          </w:rPr>
          <w:t>q, r</w:t>
        </w:r>
        <w:r>
          <w:rPr>
            <w:lang w:val="pt-BR"/>
          </w:rPr>
          <w:t xml:space="preserve"> &lt; 4380)</w:t>
        </w:r>
      </w:ins>
    </w:p>
    <w:p w14:paraId="5BA56968" w14:textId="77777777" w:rsidR="00916FB5" w:rsidRDefault="00916FB5" w:rsidP="00916FB5">
      <w:pPr>
        <w:spacing w:after="240"/>
        <w:ind w:left="720" w:firstLine="720"/>
        <w:rPr>
          <w:ins w:id="197" w:author="Joint Sponsors" w:date="2025-03-20T12:20:00Z" w16du:dateUtc="2025-03-20T17:20:00Z"/>
          <w:lang w:val="pt-BR"/>
        </w:rPr>
      </w:pPr>
      <w:ins w:id="198" w:author="Joint Sponsors" w:date="2025-03-20T12:20:00Z" w16du:dateUtc="2025-03-20T17:20:00Z">
        <w:r>
          <w:rPr>
            <w:lang w:val="pt-BR"/>
          </w:rPr>
          <w:t xml:space="preserve">AGSSHREAF </w:t>
        </w:r>
        <w:r>
          <w:rPr>
            <w:i/>
            <w:vertAlign w:val="subscript"/>
            <w:lang w:val="pt-BR"/>
          </w:rPr>
          <w:t>q, r</w:t>
        </w:r>
        <w:r>
          <w:rPr>
            <w:lang w:val="pt-BR"/>
          </w:rPr>
          <w:tab/>
          <w:t>=</w:t>
        </w:r>
        <w:r>
          <w:rPr>
            <w:lang w:val="pt-BR"/>
          </w:rPr>
          <w:tab/>
          <w:t>1</w:t>
        </w:r>
      </w:ins>
    </w:p>
    <w:p w14:paraId="73C9A002" w14:textId="77777777" w:rsidR="00916FB5" w:rsidRDefault="00916FB5" w:rsidP="00916FB5">
      <w:pPr>
        <w:spacing w:after="240"/>
        <w:ind w:firstLine="720"/>
        <w:rPr>
          <w:ins w:id="199" w:author="Joint Sponsors" w:date="2025-03-20T12:20:00Z" w16du:dateUtc="2025-03-20T17:20:00Z"/>
          <w:lang w:val="pt-BR"/>
        </w:rPr>
      </w:pPr>
      <w:ins w:id="200" w:author="Joint Sponsors" w:date="2025-03-20T12:20:00Z" w16du:dateUtc="2025-03-20T17:20:00Z">
        <w:r>
          <w:rPr>
            <w:lang w:val="pt-BR"/>
          </w:rPr>
          <w:t>Otherwise</w:t>
        </w:r>
      </w:ins>
    </w:p>
    <w:p w14:paraId="190C55C7" w14:textId="77777777" w:rsidR="00916FB5" w:rsidRDefault="00916FB5" w:rsidP="00916FB5">
      <w:pPr>
        <w:spacing w:after="240"/>
        <w:ind w:left="720" w:firstLine="720"/>
        <w:rPr>
          <w:ins w:id="201" w:author="Joint Sponsors" w:date="2025-03-20T12:20:00Z" w16du:dateUtc="2025-03-20T17:20:00Z"/>
          <w:lang w:val="pt-BR"/>
        </w:rPr>
      </w:pPr>
      <w:ins w:id="202" w:author="Joint Sponsors" w:date="2025-03-20T12:20:00Z" w16du:dateUtc="2025-03-20T17:20:00Z">
        <w:r>
          <w:rPr>
            <w:lang w:val="pt-BR"/>
          </w:rPr>
          <w:t xml:space="preserve">AGSSHREAF </w:t>
        </w:r>
        <w:r>
          <w:rPr>
            <w:i/>
            <w:vertAlign w:val="subscript"/>
            <w:lang w:val="pt-BR"/>
          </w:rPr>
          <w:t>q, r</w:t>
        </w:r>
        <w:r>
          <w:rPr>
            <w:lang w:val="pt-BR"/>
          </w:rPr>
          <w:tab/>
          <w:t>=</w:t>
        </w:r>
        <w:r>
          <w:rPr>
            <w:lang w:val="pt-BR"/>
          </w:rPr>
          <w:tab/>
          <w:t>(</w:t>
        </w:r>
      </w:ins>
      <w:ins w:id="203" w:author="Joint Sponsors" w:date="2025-03-20T12:20:00Z" w16du:dateUtc="2025-03-20T17:20:00Z">
        <w:r w:rsidRPr="006F784F">
          <w:rPr>
            <w:position w:val="-20"/>
          </w:rPr>
          <w:object w:dxaOrig="735" w:dyaOrig="585" w14:anchorId="798BC747">
            <v:shape id="_x0000_i1037" type="#_x0000_t75" style="width:36.6pt;height:30pt" o:ole="">
              <v:imagedata r:id="rId26" o:title=""/>
            </v:shape>
            <o:OLEObject Type="Embed" ProgID="Equation.3" ShapeID="_x0000_i1037" DrawAspect="Content" ObjectID="_1804857793" r:id="rId27"/>
          </w:object>
        </w:r>
      </w:ins>
      <w:ins w:id="204" w:author="Joint Sponsors" w:date="2025-03-20T12:20:00Z" w16du:dateUtc="2025-03-20T17:20:00Z">
        <w:r>
          <w:rPr>
            <w:lang w:val="pt-BR"/>
          </w:rPr>
          <w:t xml:space="preserve"> AGSSAFLAG </w:t>
        </w:r>
        <w:r>
          <w:rPr>
            <w:i/>
            <w:vertAlign w:val="subscript"/>
            <w:lang w:val="pt-BR"/>
          </w:rPr>
          <w:t>q,r,hr</w:t>
        </w:r>
        <w:r>
          <w:rPr>
            <w:lang w:val="pt-BR"/>
          </w:rPr>
          <w:t>) / 4380</w:t>
        </w:r>
      </w:ins>
    </w:p>
    <w:p w14:paraId="0943803F" w14:textId="77777777" w:rsidR="00916FB5" w:rsidRPr="00B331B5" w:rsidRDefault="00916FB5" w:rsidP="00916FB5">
      <w:pPr>
        <w:pStyle w:val="List"/>
        <w:ind w:left="0" w:firstLine="0"/>
        <w:rPr>
          <w:ins w:id="205" w:author="Joint Sponsors" w:date="2025-03-20T12:20:00Z" w16du:dateUtc="2025-03-20T17:20:00Z"/>
        </w:rPr>
      </w:pPr>
      <w:ins w:id="206" w:author="Joint Sponsors" w:date="2025-03-20T12:20:00Z" w16du:dateUtc="2025-03-20T17:20:00Z">
        <w:r>
          <w:t>Availability for a Combined Cycle Train will be determined pursuant to contractual terms but no more than once per hour.</w:t>
        </w:r>
        <w:r w:rsidRPr="00B331B5">
          <w:t xml:space="preserve"> </w:t>
        </w:r>
      </w:ins>
    </w:p>
    <w:p w14:paraId="7D9BB944" w14:textId="77777777" w:rsidR="00916FB5" w:rsidRDefault="00916FB5" w:rsidP="00916FB5">
      <w:pPr>
        <w:rPr>
          <w:ins w:id="207" w:author="Joint Sponsors" w:date="2025-03-20T12:20:00Z" w16du:dateUtc="2025-03-20T17:20:00Z"/>
        </w:rPr>
      </w:pPr>
      <w:ins w:id="208" w:author="Joint Sponsors" w:date="2025-03-20T12:20:00Z" w16du:dateUtc="2025-03-20T17:20:00Z">
        <w:r>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10"/>
        <w:gridCol w:w="7274"/>
      </w:tblGrid>
      <w:tr w:rsidR="00916FB5" w14:paraId="65380B76" w14:textId="77777777" w:rsidTr="00482E9D">
        <w:trPr>
          <w:cantSplit/>
          <w:tblHeader/>
          <w:ins w:id="209" w:author="Joint Sponsors" w:date="2025-03-20T12:20:00Z"/>
        </w:trPr>
        <w:tc>
          <w:tcPr>
            <w:tcW w:w="1728" w:type="dxa"/>
          </w:tcPr>
          <w:p w14:paraId="5A1F5160" w14:textId="77777777" w:rsidR="00916FB5" w:rsidRDefault="00916FB5" w:rsidP="00482E9D">
            <w:pPr>
              <w:pStyle w:val="TableHead"/>
              <w:rPr>
                <w:ins w:id="210" w:author="Joint Sponsors" w:date="2025-03-20T12:20:00Z" w16du:dateUtc="2025-03-20T17:20:00Z"/>
              </w:rPr>
            </w:pPr>
            <w:ins w:id="211" w:author="Joint Sponsors" w:date="2025-03-20T12:20:00Z" w16du:dateUtc="2025-03-20T17:20:00Z">
              <w:r>
                <w:t>Variable</w:t>
              </w:r>
            </w:ins>
          </w:p>
        </w:tc>
        <w:tc>
          <w:tcPr>
            <w:tcW w:w="810" w:type="dxa"/>
          </w:tcPr>
          <w:p w14:paraId="7E81AA76" w14:textId="77777777" w:rsidR="00916FB5" w:rsidRDefault="00916FB5" w:rsidP="00482E9D">
            <w:pPr>
              <w:pStyle w:val="TableHead"/>
              <w:rPr>
                <w:ins w:id="212" w:author="Joint Sponsors" w:date="2025-03-20T12:20:00Z" w16du:dateUtc="2025-03-20T17:20:00Z"/>
              </w:rPr>
            </w:pPr>
            <w:ins w:id="213" w:author="Joint Sponsors" w:date="2025-03-20T12:20:00Z" w16du:dateUtc="2025-03-20T17:20:00Z">
              <w:r>
                <w:t>Unit</w:t>
              </w:r>
            </w:ins>
          </w:p>
        </w:tc>
        <w:tc>
          <w:tcPr>
            <w:tcW w:w="7274" w:type="dxa"/>
          </w:tcPr>
          <w:p w14:paraId="4F7561DC" w14:textId="77777777" w:rsidR="00916FB5" w:rsidRDefault="00916FB5" w:rsidP="00482E9D">
            <w:pPr>
              <w:pStyle w:val="TableHead"/>
              <w:rPr>
                <w:ins w:id="214" w:author="Joint Sponsors" w:date="2025-03-20T12:20:00Z" w16du:dateUtc="2025-03-20T17:20:00Z"/>
              </w:rPr>
            </w:pPr>
            <w:ins w:id="215" w:author="Joint Sponsors" w:date="2025-03-20T12:20:00Z" w16du:dateUtc="2025-03-20T17:20:00Z">
              <w:r>
                <w:t>Definition</w:t>
              </w:r>
            </w:ins>
          </w:p>
        </w:tc>
      </w:tr>
      <w:tr w:rsidR="00916FB5" w14:paraId="2F43CCAA" w14:textId="77777777" w:rsidTr="00482E9D">
        <w:trPr>
          <w:cantSplit/>
          <w:ins w:id="216" w:author="Joint Sponsors" w:date="2025-03-20T12:20:00Z"/>
        </w:trPr>
        <w:tc>
          <w:tcPr>
            <w:tcW w:w="1728" w:type="dxa"/>
          </w:tcPr>
          <w:p w14:paraId="321CA634" w14:textId="77777777" w:rsidR="00916FB5" w:rsidRDefault="00916FB5" w:rsidP="00482E9D">
            <w:pPr>
              <w:pStyle w:val="TableBody"/>
              <w:rPr>
                <w:ins w:id="217" w:author="Joint Sponsors" w:date="2025-03-20T12:20:00Z" w16du:dateUtc="2025-03-20T17:20:00Z"/>
              </w:rPr>
            </w:pPr>
            <w:ins w:id="218" w:author="Joint Sponsors" w:date="2025-03-20T12:20:00Z" w16du:dateUtc="2025-03-20T17:20:00Z">
              <w:r>
                <w:t xml:space="preserve">AGSSAMT </w:t>
              </w:r>
              <w:r w:rsidRPr="00E15B17">
                <w:rPr>
                  <w:i/>
                  <w:vertAlign w:val="subscript"/>
                </w:rPr>
                <w:t>q, r</w:t>
              </w:r>
            </w:ins>
          </w:p>
        </w:tc>
        <w:tc>
          <w:tcPr>
            <w:tcW w:w="810" w:type="dxa"/>
          </w:tcPr>
          <w:p w14:paraId="1020E7CB" w14:textId="77777777" w:rsidR="00916FB5" w:rsidRDefault="00916FB5" w:rsidP="00482E9D">
            <w:pPr>
              <w:pStyle w:val="TableBody"/>
              <w:rPr>
                <w:ins w:id="219" w:author="Joint Sponsors" w:date="2025-03-20T12:20:00Z" w16du:dateUtc="2025-03-20T17:20:00Z"/>
              </w:rPr>
            </w:pPr>
            <w:ins w:id="220" w:author="Joint Sponsors" w:date="2025-03-20T12:20:00Z" w16du:dateUtc="2025-03-20T17:20:00Z">
              <w:r>
                <w:t>$</w:t>
              </w:r>
            </w:ins>
          </w:p>
        </w:tc>
        <w:tc>
          <w:tcPr>
            <w:tcW w:w="7274" w:type="dxa"/>
          </w:tcPr>
          <w:p w14:paraId="5969147C" w14:textId="77777777" w:rsidR="00916FB5" w:rsidRDefault="00916FB5" w:rsidP="00482E9D">
            <w:pPr>
              <w:pStyle w:val="TableBody"/>
              <w:rPr>
                <w:ins w:id="221" w:author="Joint Sponsors" w:date="2025-03-20T12:20:00Z" w16du:dateUtc="2025-03-20T17:20:00Z"/>
              </w:rPr>
            </w:pPr>
            <w:ins w:id="222" w:author="Joint Sponsors" w:date="2025-03-20T12:20:00Z" w16du:dateUtc="2025-03-20T17:20:00Z">
              <w:r>
                <w:rPr>
                  <w:i/>
                </w:rPr>
                <w:t>Advanced Grid Service Amount per QSE per Resource by hour</w:t>
              </w:r>
              <w:r>
                <w:t xml:space="preserve">—The Availability payment to QSE </w:t>
              </w:r>
              <w:r>
                <w:rPr>
                  <w:i/>
                </w:rPr>
                <w:t>q</w:t>
              </w:r>
              <w:r>
                <w:t xml:space="preserve"> for the Advanced Grid Service (AGSS) provided by Resource </w:t>
              </w:r>
              <w:r>
                <w:rPr>
                  <w:i/>
                </w:rPr>
                <w:t>r</w:t>
              </w:r>
              <w:r>
                <w:t>, for the hour.</w:t>
              </w:r>
            </w:ins>
          </w:p>
        </w:tc>
      </w:tr>
      <w:tr w:rsidR="00916FB5" w14:paraId="719415F5" w14:textId="77777777" w:rsidTr="00482E9D">
        <w:trPr>
          <w:cantSplit/>
          <w:ins w:id="223" w:author="Joint Sponsors" w:date="2025-03-20T12:20:00Z"/>
        </w:trPr>
        <w:tc>
          <w:tcPr>
            <w:tcW w:w="1728" w:type="dxa"/>
          </w:tcPr>
          <w:p w14:paraId="570F53A6" w14:textId="77777777" w:rsidR="00916FB5" w:rsidRDefault="00916FB5" w:rsidP="00482E9D">
            <w:pPr>
              <w:pStyle w:val="TableBody"/>
              <w:rPr>
                <w:ins w:id="224" w:author="Joint Sponsors" w:date="2025-03-20T12:20:00Z" w16du:dateUtc="2025-03-20T17:20:00Z"/>
              </w:rPr>
            </w:pPr>
            <w:ins w:id="225" w:author="Joint Sponsors" w:date="2025-03-20T12:20:00Z" w16du:dateUtc="2025-03-20T17:20:00Z">
              <w:r>
                <w:t xml:space="preserve">AGSSPR </w:t>
              </w:r>
              <w:r w:rsidRPr="00E15B17">
                <w:rPr>
                  <w:i/>
                  <w:vertAlign w:val="subscript"/>
                </w:rPr>
                <w:t>q, r</w:t>
              </w:r>
            </w:ins>
          </w:p>
        </w:tc>
        <w:tc>
          <w:tcPr>
            <w:tcW w:w="810" w:type="dxa"/>
          </w:tcPr>
          <w:p w14:paraId="0208E27F" w14:textId="77777777" w:rsidR="00916FB5" w:rsidRDefault="00916FB5" w:rsidP="00482E9D">
            <w:pPr>
              <w:pStyle w:val="TableBody"/>
              <w:rPr>
                <w:ins w:id="226" w:author="Joint Sponsors" w:date="2025-03-20T12:20:00Z" w16du:dateUtc="2025-03-20T17:20:00Z"/>
              </w:rPr>
            </w:pPr>
            <w:ins w:id="227" w:author="Joint Sponsors" w:date="2025-03-20T12:20:00Z" w16du:dateUtc="2025-03-20T17:20:00Z">
              <w:r>
                <w:t>$ per hour</w:t>
              </w:r>
            </w:ins>
          </w:p>
        </w:tc>
        <w:tc>
          <w:tcPr>
            <w:tcW w:w="7274" w:type="dxa"/>
          </w:tcPr>
          <w:p w14:paraId="29E5D7C9" w14:textId="77777777" w:rsidR="00916FB5" w:rsidRDefault="00916FB5" w:rsidP="00482E9D">
            <w:pPr>
              <w:pStyle w:val="TableBody"/>
              <w:rPr>
                <w:ins w:id="228" w:author="Joint Sponsors" w:date="2025-03-20T12:20:00Z" w16du:dateUtc="2025-03-20T17:20:00Z"/>
              </w:rPr>
            </w:pPr>
            <w:ins w:id="229" w:author="Joint Sponsors" w:date="2025-03-20T12:20:00Z" w16du:dateUtc="2025-03-20T17:20:00Z">
              <w:r>
                <w:rPr>
                  <w:i/>
                </w:rPr>
                <w:t>Advanced Grid Service Price per QSE per Resource</w:t>
              </w:r>
              <w:r>
                <w:t xml:space="preserve">—The availability price of AGSS Resource </w:t>
              </w:r>
              <w:r>
                <w:rPr>
                  <w:i/>
                </w:rPr>
                <w:t>r</w:t>
              </w:r>
              <w:r>
                <w:t xml:space="preserve"> represented by QSE </w:t>
              </w:r>
              <w:r>
                <w:rPr>
                  <w:i/>
                </w:rPr>
                <w:t>q</w:t>
              </w:r>
              <w:r>
                <w:t xml:space="preserve">, as specified in the Advanced Grid Agreement.  </w:t>
              </w:r>
            </w:ins>
          </w:p>
        </w:tc>
      </w:tr>
      <w:tr w:rsidR="00916FB5" w14:paraId="14182FC8" w14:textId="77777777" w:rsidTr="00482E9D">
        <w:trPr>
          <w:cantSplit/>
          <w:ins w:id="230" w:author="Joint Sponsors" w:date="2025-03-20T12:20:00Z"/>
        </w:trPr>
        <w:tc>
          <w:tcPr>
            <w:tcW w:w="1728" w:type="dxa"/>
          </w:tcPr>
          <w:p w14:paraId="591B43F9" w14:textId="77777777" w:rsidR="00916FB5" w:rsidRDefault="00916FB5" w:rsidP="00482E9D">
            <w:pPr>
              <w:pStyle w:val="TableBody"/>
              <w:rPr>
                <w:ins w:id="231" w:author="Joint Sponsors" w:date="2025-03-20T12:20:00Z" w16du:dateUtc="2025-03-20T17:20:00Z"/>
              </w:rPr>
            </w:pPr>
            <w:ins w:id="232" w:author="Joint Sponsors" w:date="2025-03-20T12:20:00Z" w16du:dateUtc="2025-03-20T17:20:00Z">
              <w:r>
                <w:t xml:space="preserve">AGSSARF </w:t>
              </w:r>
              <w:r w:rsidRPr="00E15B17">
                <w:rPr>
                  <w:i/>
                  <w:vertAlign w:val="subscript"/>
                </w:rPr>
                <w:t>q, r</w:t>
              </w:r>
            </w:ins>
          </w:p>
        </w:tc>
        <w:tc>
          <w:tcPr>
            <w:tcW w:w="810" w:type="dxa"/>
          </w:tcPr>
          <w:p w14:paraId="060B9DEC" w14:textId="77777777" w:rsidR="00916FB5" w:rsidRDefault="00916FB5" w:rsidP="00482E9D">
            <w:pPr>
              <w:pStyle w:val="TableBody"/>
              <w:rPr>
                <w:ins w:id="233" w:author="Joint Sponsors" w:date="2025-03-20T12:20:00Z" w16du:dateUtc="2025-03-20T17:20:00Z"/>
              </w:rPr>
            </w:pPr>
            <w:ins w:id="234" w:author="Joint Sponsors" w:date="2025-03-20T12:20:00Z" w16du:dateUtc="2025-03-20T17:20:00Z">
              <w:r>
                <w:t>none</w:t>
              </w:r>
            </w:ins>
          </w:p>
        </w:tc>
        <w:tc>
          <w:tcPr>
            <w:tcW w:w="7274" w:type="dxa"/>
          </w:tcPr>
          <w:p w14:paraId="06B620E2" w14:textId="77777777" w:rsidR="00916FB5" w:rsidRDefault="00916FB5" w:rsidP="00482E9D">
            <w:pPr>
              <w:pStyle w:val="TableBody"/>
              <w:rPr>
                <w:ins w:id="235" w:author="Joint Sponsors" w:date="2025-03-20T12:20:00Z" w16du:dateUtc="2025-03-20T17:20:00Z"/>
              </w:rPr>
            </w:pPr>
            <w:ins w:id="236" w:author="Joint Sponsors" w:date="2025-03-20T12:20:00Z" w16du:dateUtc="2025-03-20T17:20:00Z">
              <w:r>
                <w:rPr>
                  <w:i/>
                </w:rPr>
                <w:t>Advanced Grid Service Availability Reduction Factor per QSE per Resource by hour</w:t>
              </w:r>
              <w:r>
                <w:t xml:space="preserve">—The availability reduction factor of Resource </w:t>
              </w:r>
              <w:r>
                <w:rPr>
                  <w:i/>
                </w:rPr>
                <w:t>r</w:t>
              </w:r>
              <w:r>
                <w:t xml:space="preserve"> represented by QSE </w:t>
              </w:r>
              <w:r>
                <w:rPr>
                  <w:i/>
                </w:rPr>
                <w:t>q</w:t>
              </w:r>
              <w:r>
                <w:t xml:space="preserve"> under the Advanced Grid Agreement, for the hour.  </w:t>
              </w:r>
            </w:ins>
          </w:p>
        </w:tc>
      </w:tr>
      <w:tr w:rsidR="00916FB5" w14:paraId="0176038B" w14:textId="77777777" w:rsidTr="00482E9D">
        <w:trPr>
          <w:cantSplit/>
          <w:ins w:id="237" w:author="Joint Sponsors" w:date="2025-03-20T12:20:00Z"/>
        </w:trPr>
        <w:tc>
          <w:tcPr>
            <w:tcW w:w="1728" w:type="dxa"/>
          </w:tcPr>
          <w:p w14:paraId="7EEDCF8A" w14:textId="77777777" w:rsidR="00916FB5" w:rsidRDefault="00916FB5" w:rsidP="00482E9D">
            <w:pPr>
              <w:pStyle w:val="TableBody"/>
              <w:rPr>
                <w:ins w:id="238" w:author="Joint Sponsors" w:date="2025-03-20T12:20:00Z" w16du:dateUtc="2025-03-20T17:20:00Z"/>
              </w:rPr>
            </w:pPr>
            <w:ins w:id="239" w:author="Joint Sponsors" w:date="2025-03-20T12:20:00Z" w16du:dateUtc="2025-03-20T17:20:00Z">
              <w:r>
                <w:t xml:space="preserve">AGSSHREAF </w:t>
              </w:r>
              <w:r w:rsidRPr="00E15B17">
                <w:rPr>
                  <w:i/>
                  <w:vertAlign w:val="subscript"/>
                </w:rPr>
                <w:t>q, r</w:t>
              </w:r>
            </w:ins>
          </w:p>
        </w:tc>
        <w:tc>
          <w:tcPr>
            <w:tcW w:w="810" w:type="dxa"/>
          </w:tcPr>
          <w:p w14:paraId="043FD0B4" w14:textId="77777777" w:rsidR="00916FB5" w:rsidRDefault="00916FB5" w:rsidP="00482E9D">
            <w:pPr>
              <w:pStyle w:val="TableBody"/>
              <w:rPr>
                <w:ins w:id="240" w:author="Joint Sponsors" w:date="2025-03-20T12:20:00Z" w16du:dateUtc="2025-03-20T17:20:00Z"/>
              </w:rPr>
            </w:pPr>
            <w:ins w:id="241" w:author="Joint Sponsors" w:date="2025-03-20T12:20:00Z" w16du:dateUtc="2025-03-20T17:20:00Z">
              <w:r>
                <w:t>none</w:t>
              </w:r>
            </w:ins>
          </w:p>
        </w:tc>
        <w:tc>
          <w:tcPr>
            <w:tcW w:w="7274" w:type="dxa"/>
          </w:tcPr>
          <w:p w14:paraId="1F364EB4" w14:textId="77777777" w:rsidR="00916FB5" w:rsidRDefault="00916FB5" w:rsidP="00482E9D">
            <w:pPr>
              <w:pStyle w:val="TableBody"/>
              <w:rPr>
                <w:ins w:id="242" w:author="Joint Sponsors" w:date="2025-03-20T12:20:00Z" w16du:dateUtc="2025-03-20T17:20:00Z"/>
              </w:rPr>
            </w:pPr>
            <w:ins w:id="243" w:author="Joint Sponsors" w:date="2025-03-20T12:20:00Z" w16du:dateUtc="2025-03-20T17:20:00Z">
              <w:r>
                <w:rPr>
                  <w:i/>
                </w:rPr>
                <w:t>Advanced Grid Service Hourly Rolling Equivalent Availability Factor per QSE per Resource by hour</w:t>
              </w:r>
              <w:r>
                <w:t xml:space="preserve">—The equivalent availability factor of the AGSS Resource </w:t>
              </w:r>
              <w:r>
                <w:rPr>
                  <w:i/>
                </w:rPr>
                <w:t>r</w:t>
              </w:r>
              <w:r>
                <w:t xml:space="preserve"> represented by QSE </w:t>
              </w:r>
              <w:r>
                <w:rPr>
                  <w:i/>
                </w:rPr>
                <w:t>q</w:t>
              </w:r>
              <w:r>
                <w:t xml:space="preserve"> over 4,380 hours, for the hour.  </w:t>
              </w:r>
            </w:ins>
          </w:p>
        </w:tc>
      </w:tr>
      <w:tr w:rsidR="00916FB5" w14:paraId="24F4C686" w14:textId="77777777" w:rsidTr="00482E9D">
        <w:trPr>
          <w:cantSplit/>
          <w:ins w:id="244" w:author="Joint Sponsors" w:date="2025-03-20T12:20:00Z"/>
        </w:trPr>
        <w:tc>
          <w:tcPr>
            <w:tcW w:w="1728" w:type="dxa"/>
          </w:tcPr>
          <w:p w14:paraId="2772AF28" w14:textId="77777777" w:rsidR="00916FB5" w:rsidRDefault="00916FB5" w:rsidP="00482E9D">
            <w:pPr>
              <w:pStyle w:val="TableBody"/>
              <w:rPr>
                <w:ins w:id="245" w:author="Joint Sponsors" w:date="2025-03-20T12:20:00Z" w16du:dateUtc="2025-03-20T17:20:00Z"/>
              </w:rPr>
            </w:pPr>
            <w:ins w:id="246" w:author="Joint Sponsors" w:date="2025-03-20T12:20:00Z" w16du:dateUtc="2025-03-20T17:20:00Z">
              <w:r>
                <w:t xml:space="preserve">AGSSEH </w:t>
              </w:r>
              <w:r w:rsidRPr="00E15B17">
                <w:rPr>
                  <w:i/>
                  <w:vertAlign w:val="subscript"/>
                </w:rPr>
                <w:t>q, r</w:t>
              </w:r>
            </w:ins>
          </w:p>
        </w:tc>
        <w:tc>
          <w:tcPr>
            <w:tcW w:w="810" w:type="dxa"/>
          </w:tcPr>
          <w:p w14:paraId="75B66C31" w14:textId="77777777" w:rsidR="00916FB5" w:rsidRDefault="00916FB5" w:rsidP="00482E9D">
            <w:pPr>
              <w:pStyle w:val="TableBody"/>
              <w:rPr>
                <w:ins w:id="247" w:author="Joint Sponsors" w:date="2025-03-20T12:20:00Z" w16du:dateUtc="2025-03-20T17:20:00Z"/>
              </w:rPr>
            </w:pPr>
            <w:ins w:id="248" w:author="Joint Sponsors" w:date="2025-03-20T12:20:00Z" w16du:dateUtc="2025-03-20T17:20:00Z">
              <w:r>
                <w:t>none</w:t>
              </w:r>
            </w:ins>
          </w:p>
        </w:tc>
        <w:tc>
          <w:tcPr>
            <w:tcW w:w="7274" w:type="dxa"/>
          </w:tcPr>
          <w:p w14:paraId="72619742" w14:textId="77777777" w:rsidR="00916FB5" w:rsidRDefault="00916FB5" w:rsidP="00482E9D">
            <w:pPr>
              <w:pStyle w:val="TableBody"/>
              <w:rPr>
                <w:ins w:id="249" w:author="Joint Sponsors" w:date="2025-03-20T12:20:00Z" w16du:dateUtc="2025-03-20T17:20:00Z"/>
              </w:rPr>
            </w:pPr>
            <w:ins w:id="250" w:author="Joint Sponsors" w:date="2025-03-20T12:20:00Z" w16du:dateUtc="2025-03-20T17:20:00Z">
              <w:r>
                <w:rPr>
                  <w:i/>
                </w:rPr>
                <w:t>Advanced Grid Service Elapsed number of Hours per QSE per Resource by hour</w:t>
              </w:r>
              <w:r>
                <w:t xml:space="preserve">—The number of the elapsed hours of AGSS Resource </w:t>
              </w:r>
              <w:r>
                <w:rPr>
                  <w:i/>
                </w:rPr>
                <w:t>r</w:t>
              </w:r>
              <w:r>
                <w:t xml:space="preserve"> represented by QSE </w:t>
              </w:r>
              <w:r>
                <w:rPr>
                  <w:i/>
                </w:rPr>
                <w:t>q</w:t>
              </w:r>
              <w:r>
                <w:t xml:space="preserve"> since the beginning of the AGSS Agreement, for the hour.  </w:t>
              </w:r>
            </w:ins>
          </w:p>
        </w:tc>
      </w:tr>
      <w:tr w:rsidR="00916FB5" w14:paraId="1EAEA79F" w14:textId="77777777" w:rsidTr="00482E9D">
        <w:trPr>
          <w:cantSplit/>
          <w:ins w:id="251" w:author="Joint Sponsors" w:date="2025-03-20T12:20:00Z"/>
        </w:trPr>
        <w:tc>
          <w:tcPr>
            <w:tcW w:w="1728" w:type="dxa"/>
          </w:tcPr>
          <w:p w14:paraId="5D70CCC8" w14:textId="77777777" w:rsidR="00916FB5" w:rsidRDefault="00916FB5" w:rsidP="00482E9D">
            <w:pPr>
              <w:pStyle w:val="TableBody"/>
              <w:rPr>
                <w:ins w:id="252" w:author="Joint Sponsors" w:date="2025-03-20T12:20:00Z" w16du:dateUtc="2025-03-20T17:20:00Z"/>
              </w:rPr>
            </w:pPr>
            <w:ins w:id="253" w:author="Joint Sponsors" w:date="2025-03-20T12:20:00Z" w16du:dateUtc="2025-03-20T17:20:00Z">
              <w:r>
                <w:lastRenderedPageBreak/>
                <w:t xml:space="preserve">AGSSAFLAG </w:t>
              </w:r>
              <w:r w:rsidRPr="00E15B17">
                <w:rPr>
                  <w:i/>
                  <w:vertAlign w:val="subscript"/>
                </w:rPr>
                <w:t xml:space="preserve">q, r, </w:t>
              </w:r>
              <w:proofErr w:type="spellStart"/>
              <w:r w:rsidRPr="00E15B17">
                <w:rPr>
                  <w:i/>
                  <w:iCs w:val="0"/>
                  <w:vertAlign w:val="subscript"/>
                </w:rPr>
                <w:t>hr</w:t>
              </w:r>
              <w:proofErr w:type="spellEnd"/>
            </w:ins>
          </w:p>
        </w:tc>
        <w:tc>
          <w:tcPr>
            <w:tcW w:w="810" w:type="dxa"/>
          </w:tcPr>
          <w:p w14:paraId="4B6D0725" w14:textId="77777777" w:rsidR="00916FB5" w:rsidRDefault="00916FB5" w:rsidP="00482E9D">
            <w:pPr>
              <w:pStyle w:val="TableBody"/>
              <w:rPr>
                <w:ins w:id="254" w:author="Joint Sponsors" w:date="2025-03-20T12:20:00Z" w16du:dateUtc="2025-03-20T17:20:00Z"/>
              </w:rPr>
            </w:pPr>
            <w:ins w:id="255" w:author="Joint Sponsors" w:date="2025-03-20T12:20:00Z" w16du:dateUtc="2025-03-20T17:20:00Z">
              <w:r>
                <w:t>none</w:t>
              </w:r>
            </w:ins>
          </w:p>
        </w:tc>
        <w:tc>
          <w:tcPr>
            <w:tcW w:w="7274" w:type="dxa"/>
          </w:tcPr>
          <w:p w14:paraId="30B80543" w14:textId="77777777" w:rsidR="00916FB5" w:rsidRDefault="00916FB5" w:rsidP="00482E9D">
            <w:pPr>
              <w:pStyle w:val="TableBody"/>
              <w:rPr>
                <w:ins w:id="256" w:author="Joint Sponsors" w:date="2025-03-20T12:20:00Z" w16du:dateUtc="2025-03-20T17:20:00Z"/>
              </w:rPr>
            </w:pPr>
            <w:ins w:id="257" w:author="Joint Sponsors" w:date="2025-03-20T12:20:00Z" w16du:dateUtc="2025-03-20T17:20:00Z">
              <w:r>
                <w:rPr>
                  <w:i/>
                </w:rPr>
                <w:t>Advanced Grid Service Availability Flag per QSE per Resource by hour</w:t>
              </w:r>
              <w:r>
                <w:t>—The flag of the availability of AGSS Resource</w:t>
              </w:r>
              <w:r>
                <w:rPr>
                  <w:i/>
                </w:rPr>
                <w:t xml:space="preserve"> r</w:t>
              </w:r>
              <w:r>
                <w:t xml:space="preserve"> represented by QSE </w:t>
              </w:r>
              <w:r>
                <w:rPr>
                  <w:i/>
                </w:rPr>
                <w:t>q</w:t>
              </w:r>
              <w:r>
                <w:t xml:space="preserve">, 1 for available and 0 for unavailable, for the hour.  </w:t>
              </w:r>
            </w:ins>
          </w:p>
        </w:tc>
      </w:tr>
      <w:tr w:rsidR="00916FB5" w14:paraId="54E37577" w14:textId="77777777" w:rsidTr="00482E9D">
        <w:trPr>
          <w:cantSplit/>
          <w:ins w:id="258" w:author="Joint Sponsors" w:date="2025-03-20T12:20:00Z"/>
        </w:trPr>
        <w:tc>
          <w:tcPr>
            <w:tcW w:w="1728" w:type="dxa"/>
          </w:tcPr>
          <w:p w14:paraId="2D612ECB" w14:textId="77777777" w:rsidR="00916FB5" w:rsidRPr="00CE0FC9" w:rsidRDefault="00916FB5" w:rsidP="00482E9D">
            <w:pPr>
              <w:pStyle w:val="TableBody"/>
              <w:rPr>
                <w:ins w:id="259" w:author="Joint Sponsors" w:date="2025-03-20T12:20:00Z" w16du:dateUtc="2025-03-20T17:20:00Z"/>
                <w:i/>
              </w:rPr>
            </w:pPr>
            <w:ins w:id="260" w:author="Joint Sponsors" w:date="2025-03-20T12:20:00Z" w16du:dateUtc="2025-03-20T17:20:00Z">
              <w:r w:rsidRPr="00D661BC">
                <w:rPr>
                  <w:i/>
                </w:rPr>
                <w:t>q</w:t>
              </w:r>
            </w:ins>
          </w:p>
        </w:tc>
        <w:tc>
          <w:tcPr>
            <w:tcW w:w="810" w:type="dxa"/>
          </w:tcPr>
          <w:p w14:paraId="044CE5C9" w14:textId="77777777" w:rsidR="00916FB5" w:rsidRDefault="00916FB5" w:rsidP="00482E9D">
            <w:pPr>
              <w:pStyle w:val="TableBody"/>
              <w:rPr>
                <w:ins w:id="261" w:author="Joint Sponsors" w:date="2025-03-20T12:20:00Z" w16du:dateUtc="2025-03-20T17:20:00Z"/>
              </w:rPr>
            </w:pPr>
            <w:ins w:id="262" w:author="Joint Sponsors" w:date="2025-03-20T12:20:00Z" w16du:dateUtc="2025-03-20T17:20:00Z">
              <w:r>
                <w:t>none</w:t>
              </w:r>
            </w:ins>
          </w:p>
        </w:tc>
        <w:tc>
          <w:tcPr>
            <w:tcW w:w="7274" w:type="dxa"/>
          </w:tcPr>
          <w:p w14:paraId="151800CD" w14:textId="77777777" w:rsidR="00916FB5" w:rsidRDefault="00916FB5" w:rsidP="00482E9D">
            <w:pPr>
              <w:pStyle w:val="TableBody"/>
              <w:rPr>
                <w:ins w:id="263" w:author="Joint Sponsors" w:date="2025-03-20T12:20:00Z" w16du:dateUtc="2025-03-20T17:20:00Z"/>
              </w:rPr>
            </w:pPr>
            <w:ins w:id="264" w:author="Joint Sponsors" w:date="2025-03-20T12:20:00Z" w16du:dateUtc="2025-03-20T17:20:00Z">
              <w:r>
                <w:t>A QSE.</w:t>
              </w:r>
            </w:ins>
          </w:p>
        </w:tc>
      </w:tr>
      <w:tr w:rsidR="00916FB5" w14:paraId="78190CF2" w14:textId="77777777" w:rsidTr="00482E9D">
        <w:trPr>
          <w:cantSplit/>
          <w:ins w:id="265" w:author="Joint Sponsors" w:date="2025-03-20T12:20:00Z"/>
        </w:trPr>
        <w:tc>
          <w:tcPr>
            <w:tcW w:w="1728" w:type="dxa"/>
          </w:tcPr>
          <w:p w14:paraId="351E2A87" w14:textId="77777777" w:rsidR="00916FB5" w:rsidRPr="00CE0FC9" w:rsidRDefault="00916FB5" w:rsidP="00482E9D">
            <w:pPr>
              <w:pStyle w:val="TableBody"/>
              <w:rPr>
                <w:ins w:id="266" w:author="Joint Sponsors" w:date="2025-03-20T12:20:00Z" w16du:dateUtc="2025-03-20T17:20:00Z"/>
                <w:i/>
              </w:rPr>
            </w:pPr>
            <w:ins w:id="267" w:author="Joint Sponsors" w:date="2025-03-20T12:20:00Z" w16du:dateUtc="2025-03-20T17:20:00Z">
              <w:r w:rsidRPr="00D661BC">
                <w:rPr>
                  <w:i/>
                </w:rPr>
                <w:t>r</w:t>
              </w:r>
            </w:ins>
          </w:p>
        </w:tc>
        <w:tc>
          <w:tcPr>
            <w:tcW w:w="810" w:type="dxa"/>
          </w:tcPr>
          <w:p w14:paraId="61523DC8" w14:textId="77777777" w:rsidR="00916FB5" w:rsidRDefault="00916FB5" w:rsidP="00482E9D">
            <w:pPr>
              <w:pStyle w:val="TableBody"/>
              <w:rPr>
                <w:ins w:id="268" w:author="Joint Sponsors" w:date="2025-03-20T12:20:00Z" w16du:dateUtc="2025-03-20T17:20:00Z"/>
              </w:rPr>
            </w:pPr>
            <w:ins w:id="269" w:author="Joint Sponsors" w:date="2025-03-20T12:20:00Z" w16du:dateUtc="2025-03-20T17:20:00Z">
              <w:r>
                <w:t>none</w:t>
              </w:r>
            </w:ins>
          </w:p>
        </w:tc>
        <w:tc>
          <w:tcPr>
            <w:tcW w:w="7274" w:type="dxa"/>
          </w:tcPr>
          <w:p w14:paraId="2B18F919" w14:textId="77777777" w:rsidR="00916FB5" w:rsidRDefault="00916FB5" w:rsidP="00482E9D">
            <w:pPr>
              <w:pStyle w:val="TableBody"/>
              <w:rPr>
                <w:ins w:id="270" w:author="Joint Sponsors" w:date="2025-03-20T12:20:00Z" w16du:dateUtc="2025-03-20T17:20:00Z"/>
              </w:rPr>
            </w:pPr>
            <w:ins w:id="271" w:author="Joint Sponsors" w:date="2025-03-20T12:20:00Z" w16du:dateUtc="2025-03-20T17:20:00Z">
              <w:r>
                <w:t>A AGSS Resource.</w:t>
              </w:r>
            </w:ins>
          </w:p>
        </w:tc>
      </w:tr>
      <w:tr w:rsidR="00916FB5" w14:paraId="2D00FA56" w14:textId="77777777" w:rsidTr="00482E9D">
        <w:trPr>
          <w:cantSplit/>
          <w:ins w:id="272" w:author="Joint Sponsors" w:date="2025-03-20T12:20:00Z"/>
        </w:trPr>
        <w:tc>
          <w:tcPr>
            <w:tcW w:w="1728" w:type="dxa"/>
          </w:tcPr>
          <w:p w14:paraId="74128A16" w14:textId="77777777" w:rsidR="00916FB5" w:rsidRPr="00CE0FC9" w:rsidRDefault="00916FB5" w:rsidP="00482E9D">
            <w:pPr>
              <w:pStyle w:val="TableBody"/>
              <w:rPr>
                <w:ins w:id="273" w:author="Joint Sponsors" w:date="2025-03-20T12:20:00Z" w16du:dateUtc="2025-03-20T17:20:00Z"/>
                <w:i/>
              </w:rPr>
            </w:pPr>
            <w:proofErr w:type="spellStart"/>
            <w:ins w:id="274" w:author="Joint Sponsors" w:date="2025-03-20T12:20:00Z" w16du:dateUtc="2025-03-20T17:20:00Z">
              <w:r w:rsidRPr="00D661BC">
                <w:rPr>
                  <w:i/>
                </w:rPr>
                <w:t>hr</w:t>
              </w:r>
              <w:proofErr w:type="spellEnd"/>
            </w:ins>
          </w:p>
        </w:tc>
        <w:tc>
          <w:tcPr>
            <w:tcW w:w="810" w:type="dxa"/>
          </w:tcPr>
          <w:p w14:paraId="064856AC" w14:textId="77777777" w:rsidR="00916FB5" w:rsidRDefault="00916FB5" w:rsidP="00482E9D">
            <w:pPr>
              <w:pStyle w:val="TableBody"/>
              <w:rPr>
                <w:ins w:id="275" w:author="Joint Sponsors" w:date="2025-03-20T12:20:00Z" w16du:dateUtc="2025-03-20T17:20:00Z"/>
              </w:rPr>
            </w:pPr>
            <w:ins w:id="276" w:author="Joint Sponsors" w:date="2025-03-20T12:20:00Z" w16du:dateUtc="2025-03-20T17:20:00Z">
              <w:r>
                <w:t>none</w:t>
              </w:r>
            </w:ins>
          </w:p>
        </w:tc>
        <w:tc>
          <w:tcPr>
            <w:tcW w:w="7274" w:type="dxa"/>
          </w:tcPr>
          <w:p w14:paraId="2031AE85" w14:textId="77777777" w:rsidR="00916FB5" w:rsidRDefault="00916FB5" w:rsidP="00482E9D">
            <w:pPr>
              <w:pStyle w:val="TableBody"/>
              <w:rPr>
                <w:ins w:id="277" w:author="Joint Sponsors" w:date="2025-03-20T12:20:00Z" w16du:dateUtc="2025-03-20T17:20:00Z"/>
              </w:rPr>
            </w:pPr>
            <w:ins w:id="278" w:author="Joint Sponsors" w:date="2025-03-20T12:20:00Z" w16du:dateUtc="2025-03-20T17:20:00Z">
              <w:r>
                <w:t>The index of a given hour and the previous 4379 hours.</w:t>
              </w:r>
            </w:ins>
          </w:p>
        </w:tc>
      </w:tr>
      <w:tr w:rsidR="00916FB5" w14:paraId="0B5AFD8A" w14:textId="77777777" w:rsidTr="00482E9D">
        <w:trPr>
          <w:cantSplit/>
          <w:ins w:id="279" w:author="Joint Sponsors" w:date="2025-03-20T12:20:00Z"/>
        </w:trPr>
        <w:tc>
          <w:tcPr>
            <w:tcW w:w="1728" w:type="dxa"/>
          </w:tcPr>
          <w:p w14:paraId="19907CCD" w14:textId="77777777" w:rsidR="00916FB5" w:rsidRDefault="00916FB5" w:rsidP="00482E9D">
            <w:pPr>
              <w:pStyle w:val="TableBody"/>
              <w:rPr>
                <w:ins w:id="280" w:author="Joint Sponsors" w:date="2025-03-20T12:20:00Z" w16du:dateUtc="2025-03-20T17:20:00Z"/>
              </w:rPr>
            </w:pPr>
            <w:ins w:id="281" w:author="Joint Sponsors" w:date="2025-03-20T12:20:00Z" w16du:dateUtc="2025-03-20T17:20:00Z">
              <w:r>
                <w:t>4380</w:t>
              </w:r>
            </w:ins>
          </w:p>
        </w:tc>
        <w:tc>
          <w:tcPr>
            <w:tcW w:w="810" w:type="dxa"/>
          </w:tcPr>
          <w:p w14:paraId="571089DB" w14:textId="77777777" w:rsidR="00916FB5" w:rsidRDefault="00916FB5" w:rsidP="00482E9D">
            <w:pPr>
              <w:pStyle w:val="TableBody"/>
              <w:rPr>
                <w:ins w:id="282" w:author="Joint Sponsors" w:date="2025-03-20T12:20:00Z" w16du:dateUtc="2025-03-20T17:20:00Z"/>
              </w:rPr>
            </w:pPr>
            <w:ins w:id="283" w:author="Joint Sponsors" w:date="2025-03-20T12:20:00Z" w16du:dateUtc="2025-03-20T17:20:00Z">
              <w:r>
                <w:t>none</w:t>
              </w:r>
            </w:ins>
          </w:p>
        </w:tc>
        <w:tc>
          <w:tcPr>
            <w:tcW w:w="7274" w:type="dxa"/>
          </w:tcPr>
          <w:p w14:paraId="3085780B" w14:textId="77777777" w:rsidR="00916FB5" w:rsidRDefault="00916FB5" w:rsidP="00482E9D">
            <w:pPr>
              <w:pStyle w:val="TableBody"/>
              <w:rPr>
                <w:ins w:id="284" w:author="Joint Sponsors" w:date="2025-03-20T12:20:00Z" w16du:dateUtc="2025-03-20T17:20:00Z"/>
              </w:rPr>
            </w:pPr>
            <w:ins w:id="285" w:author="Joint Sponsors" w:date="2025-03-20T12:20:00Z" w16du:dateUtc="2025-03-20T17:20:00Z">
              <w:r>
                <w:t>The number of hours in a six-month period.</w:t>
              </w:r>
            </w:ins>
          </w:p>
        </w:tc>
      </w:tr>
    </w:tbl>
    <w:p w14:paraId="3CBD4BCF" w14:textId="77777777" w:rsidR="00916FB5" w:rsidRDefault="00916FB5" w:rsidP="00916FB5">
      <w:pPr>
        <w:pStyle w:val="BodyTextNumbered"/>
        <w:spacing w:before="240"/>
        <w:rPr>
          <w:ins w:id="286" w:author="Joint Sponsors" w:date="2025-03-20T12:20:00Z" w16du:dateUtc="2025-03-20T17:20:00Z"/>
        </w:rPr>
      </w:pPr>
      <w:ins w:id="287" w:author="Joint Sponsors" w:date="2025-03-20T12:20:00Z" w16du:dateUtc="2025-03-20T17:20:00Z">
        <w:r>
          <w:t>(3)</w:t>
        </w:r>
        <w:r>
          <w:tab/>
          <w:t>The total of the payments to each QSE for all AGSS Resources represented by this QSE for a given hour is calculated as follows:</w:t>
        </w:r>
      </w:ins>
    </w:p>
    <w:p w14:paraId="45121246" w14:textId="77777777" w:rsidR="00916FB5" w:rsidRDefault="00916FB5" w:rsidP="00916FB5">
      <w:pPr>
        <w:pStyle w:val="FormulaBold"/>
        <w:rPr>
          <w:ins w:id="288" w:author="Joint Sponsors" w:date="2025-03-20T12:20:00Z" w16du:dateUtc="2025-03-20T17:20:00Z"/>
        </w:rPr>
      </w:pPr>
      <w:ins w:id="289" w:author="Joint Sponsors" w:date="2025-03-20T12:20:00Z" w16du:dateUtc="2025-03-20T17:20:00Z">
        <w:r>
          <w:t xml:space="preserve">AGSSAMTQSETOT </w:t>
        </w:r>
        <w:r>
          <w:rPr>
            <w:i/>
            <w:vertAlign w:val="subscript"/>
          </w:rPr>
          <w:t>q</w:t>
        </w:r>
        <w:r>
          <w:tab/>
          <w:t>=</w:t>
        </w:r>
        <w:r>
          <w:tab/>
        </w:r>
      </w:ins>
      <w:ins w:id="290" w:author="Joint Sponsors" w:date="2025-03-20T12:20:00Z" w16du:dateUtc="2025-03-20T17:20:00Z">
        <w:r w:rsidRPr="006F784F">
          <w:rPr>
            <w:position w:val="-18"/>
          </w:rPr>
          <w:object w:dxaOrig="225" w:dyaOrig="420" w14:anchorId="0268DD8B">
            <v:shape id="_x0000_i1038" type="#_x0000_t75" style="width:12pt;height:24pt" o:ole="">
              <v:imagedata r:id="rId28" o:title=""/>
            </v:shape>
            <o:OLEObject Type="Embed" ProgID="Equation.3" ShapeID="_x0000_i1038" DrawAspect="Content" ObjectID="_1804857794" r:id="rId29"/>
          </w:object>
        </w:r>
      </w:ins>
      <w:ins w:id="291" w:author="Joint Sponsors" w:date="2025-03-20T12:20:00Z" w16du:dateUtc="2025-03-20T17:20:00Z">
        <w:r>
          <w:t xml:space="preserve">AGSSAMT </w:t>
        </w:r>
        <w:r>
          <w:rPr>
            <w:i/>
            <w:vertAlign w:val="subscript"/>
          </w:rPr>
          <w:t>q, r</w:t>
        </w:r>
      </w:ins>
    </w:p>
    <w:p w14:paraId="6153EB9B" w14:textId="77777777" w:rsidR="00916FB5" w:rsidRDefault="00916FB5" w:rsidP="00916FB5">
      <w:pPr>
        <w:rPr>
          <w:ins w:id="292" w:author="Joint Sponsors" w:date="2025-03-20T12:20:00Z" w16du:dateUtc="2025-03-20T17:20:00Z"/>
        </w:rPr>
      </w:pPr>
      <w:ins w:id="293" w:author="Joint Sponsors" w:date="2025-03-20T12:20:00Z" w16du:dateUtc="2025-03-20T17:20:00Z">
        <w:r>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916FB5" w14:paraId="2B48F3D3" w14:textId="77777777" w:rsidTr="00482E9D">
        <w:trPr>
          <w:cantSplit/>
          <w:tblHeader/>
          <w:ins w:id="294" w:author="Joint Sponsors" w:date="2025-03-20T12:20:00Z"/>
        </w:trPr>
        <w:tc>
          <w:tcPr>
            <w:tcW w:w="1998" w:type="dxa"/>
          </w:tcPr>
          <w:p w14:paraId="6B8293E4" w14:textId="77777777" w:rsidR="00916FB5" w:rsidRDefault="00916FB5" w:rsidP="00482E9D">
            <w:pPr>
              <w:pStyle w:val="TableHead"/>
              <w:rPr>
                <w:ins w:id="295" w:author="Joint Sponsors" w:date="2025-03-20T12:20:00Z" w16du:dateUtc="2025-03-20T17:20:00Z"/>
              </w:rPr>
            </w:pPr>
            <w:ins w:id="296" w:author="Joint Sponsors" w:date="2025-03-20T12:20:00Z" w16du:dateUtc="2025-03-20T17:20:00Z">
              <w:r>
                <w:t>Variable</w:t>
              </w:r>
            </w:ins>
          </w:p>
        </w:tc>
        <w:tc>
          <w:tcPr>
            <w:tcW w:w="0" w:type="auto"/>
          </w:tcPr>
          <w:p w14:paraId="0B7071F7" w14:textId="77777777" w:rsidR="00916FB5" w:rsidRDefault="00916FB5" w:rsidP="00482E9D">
            <w:pPr>
              <w:pStyle w:val="TableHead"/>
              <w:rPr>
                <w:ins w:id="297" w:author="Joint Sponsors" w:date="2025-03-20T12:20:00Z" w16du:dateUtc="2025-03-20T17:20:00Z"/>
              </w:rPr>
            </w:pPr>
            <w:ins w:id="298" w:author="Joint Sponsors" w:date="2025-03-20T12:20:00Z" w16du:dateUtc="2025-03-20T17:20:00Z">
              <w:r>
                <w:t>Unit</w:t>
              </w:r>
            </w:ins>
          </w:p>
        </w:tc>
        <w:tc>
          <w:tcPr>
            <w:tcW w:w="0" w:type="auto"/>
          </w:tcPr>
          <w:p w14:paraId="73D0C600" w14:textId="77777777" w:rsidR="00916FB5" w:rsidRDefault="00916FB5" w:rsidP="00482E9D">
            <w:pPr>
              <w:pStyle w:val="TableHead"/>
              <w:rPr>
                <w:ins w:id="299" w:author="Joint Sponsors" w:date="2025-03-20T12:20:00Z" w16du:dateUtc="2025-03-20T17:20:00Z"/>
              </w:rPr>
            </w:pPr>
            <w:ins w:id="300" w:author="Joint Sponsors" w:date="2025-03-20T12:20:00Z" w16du:dateUtc="2025-03-20T17:20:00Z">
              <w:r>
                <w:t>Definition</w:t>
              </w:r>
            </w:ins>
          </w:p>
        </w:tc>
      </w:tr>
      <w:tr w:rsidR="00916FB5" w14:paraId="06ED6C3C" w14:textId="77777777" w:rsidTr="00482E9D">
        <w:trPr>
          <w:cantSplit/>
          <w:ins w:id="301" w:author="Joint Sponsors" w:date="2025-03-20T12:20:00Z"/>
        </w:trPr>
        <w:tc>
          <w:tcPr>
            <w:tcW w:w="1998" w:type="dxa"/>
          </w:tcPr>
          <w:p w14:paraId="28BEA904" w14:textId="77777777" w:rsidR="00916FB5" w:rsidRDefault="00916FB5" w:rsidP="00482E9D">
            <w:pPr>
              <w:pStyle w:val="TableBody"/>
              <w:rPr>
                <w:ins w:id="302" w:author="Joint Sponsors" w:date="2025-03-20T12:20:00Z" w16du:dateUtc="2025-03-20T17:20:00Z"/>
              </w:rPr>
            </w:pPr>
            <w:ins w:id="303" w:author="Joint Sponsors" w:date="2025-03-20T12:20:00Z" w16du:dateUtc="2025-03-20T17:20:00Z">
              <w:r>
                <w:t>AGSSAMTQSETOT</w:t>
              </w:r>
              <w:r w:rsidRPr="00E15B17">
                <w:rPr>
                  <w:i/>
                </w:rPr>
                <w:t xml:space="preserve"> </w:t>
              </w:r>
              <w:r w:rsidRPr="00E15B17">
                <w:rPr>
                  <w:i/>
                  <w:vertAlign w:val="subscript"/>
                </w:rPr>
                <w:t>q</w:t>
              </w:r>
            </w:ins>
          </w:p>
        </w:tc>
        <w:tc>
          <w:tcPr>
            <w:tcW w:w="0" w:type="auto"/>
          </w:tcPr>
          <w:p w14:paraId="3566BD3E" w14:textId="77777777" w:rsidR="00916FB5" w:rsidRDefault="00916FB5" w:rsidP="00482E9D">
            <w:pPr>
              <w:pStyle w:val="TableBody"/>
              <w:rPr>
                <w:ins w:id="304" w:author="Joint Sponsors" w:date="2025-03-20T12:20:00Z" w16du:dateUtc="2025-03-20T17:20:00Z"/>
              </w:rPr>
            </w:pPr>
            <w:ins w:id="305" w:author="Joint Sponsors" w:date="2025-03-20T12:20:00Z" w16du:dateUtc="2025-03-20T17:20:00Z">
              <w:r>
                <w:t>$</w:t>
              </w:r>
            </w:ins>
          </w:p>
        </w:tc>
        <w:tc>
          <w:tcPr>
            <w:tcW w:w="0" w:type="auto"/>
          </w:tcPr>
          <w:p w14:paraId="4176D59B" w14:textId="77777777" w:rsidR="00916FB5" w:rsidRDefault="00916FB5" w:rsidP="00482E9D">
            <w:pPr>
              <w:pStyle w:val="TableBody"/>
              <w:rPr>
                <w:ins w:id="306" w:author="Joint Sponsors" w:date="2025-03-20T12:20:00Z" w16du:dateUtc="2025-03-20T17:20:00Z"/>
              </w:rPr>
            </w:pPr>
            <w:ins w:id="307" w:author="Joint Sponsors" w:date="2025-03-20T12:20:00Z" w16du:dateUtc="2025-03-20T17:20:00Z">
              <w:r>
                <w:rPr>
                  <w:i/>
                </w:rPr>
                <w:t>Advanced Grid Service Amount QSE Total per QSE</w:t>
              </w:r>
              <w:r>
                <w:sym w:font="Symbol" w:char="F0BE"/>
              </w:r>
              <w:r>
                <w:t xml:space="preserve">The total of the payments to QSE </w:t>
              </w:r>
              <w:r>
                <w:rPr>
                  <w:i/>
                </w:rPr>
                <w:t>q</w:t>
              </w:r>
              <w:r>
                <w:t xml:space="preserve"> for AGSS provided by all the AGSS Resources represented by this QSE for the hour </w:t>
              </w:r>
              <w:r>
                <w:rPr>
                  <w:i/>
                </w:rPr>
                <w:t>h</w:t>
              </w:r>
              <w:r>
                <w:t>.</w:t>
              </w:r>
            </w:ins>
          </w:p>
        </w:tc>
      </w:tr>
      <w:tr w:rsidR="00916FB5" w14:paraId="054F1FE4" w14:textId="77777777" w:rsidTr="00482E9D">
        <w:trPr>
          <w:cantSplit/>
          <w:ins w:id="308" w:author="Joint Sponsors" w:date="2025-03-20T12:20:00Z"/>
        </w:trPr>
        <w:tc>
          <w:tcPr>
            <w:tcW w:w="1998" w:type="dxa"/>
          </w:tcPr>
          <w:p w14:paraId="5D5DF3DD" w14:textId="77777777" w:rsidR="00916FB5" w:rsidRDefault="00916FB5" w:rsidP="00482E9D">
            <w:pPr>
              <w:pStyle w:val="TableBody"/>
              <w:rPr>
                <w:ins w:id="309" w:author="Joint Sponsors" w:date="2025-03-20T12:20:00Z" w16du:dateUtc="2025-03-20T17:20:00Z"/>
              </w:rPr>
            </w:pPr>
            <w:ins w:id="310" w:author="Joint Sponsors" w:date="2025-03-20T12:20:00Z" w16du:dateUtc="2025-03-20T17:20:00Z">
              <w:r>
                <w:t xml:space="preserve">AGSSAMT </w:t>
              </w:r>
              <w:r w:rsidRPr="00E15B17">
                <w:rPr>
                  <w:i/>
                  <w:vertAlign w:val="subscript"/>
                </w:rPr>
                <w:t>q, r</w:t>
              </w:r>
            </w:ins>
          </w:p>
        </w:tc>
        <w:tc>
          <w:tcPr>
            <w:tcW w:w="0" w:type="auto"/>
          </w:tcPr>
          <w:p w14:paraId="78615CB8" w14:textId="77777777" w:rsidR="00916FB5" w:rsidRDefault="00916FB5" w:rsidP="00482E9D">
            <w:pPr>
              <w:pStyle w:val="TableBody"/>
              <w:rPr>
                <w:ins w:id="311" w:author="Joint Sponsors" w:date="2025-03-20T12:20:00Z" w16du:dateUtc="2025-03-20T17:20:00Z"/>
              </w:rPr>
            </w:pPr>
            <w:ins w:id="312" w:author="Joint Sponsors" w:date="2025-03-20T12:20:00Z" w16du:dateUtc="2025-03-20T17:20:00Z">
              <w:r>
                <w:t>$</w:t>
              </w:r>
            </w:ins>
          </w:p>
        </w:tc>
        <w:tc>
          <w:tcPr>
            <w:tcW w:w="0" w:type="auto"/>
          </w:tcPr>
          <w:p w14:paraId="4A2EED36" w14:textId="77777777" w:rsidR="00916FB5" w:rsidRDefault="00916FB5" w:rsidP="00482E9D">
            <w:pPr>
              <w:pStyle w:val="TableBody"/>
              <w:rPr>
                <w:ins w:id="313" w:author="Joint Sponsors" w:date="2025-03-20T12:20:00Z" w16du:dateUtc="2025-03-20T17:20:00Z"/>
              </w:rPr>
            </w:pPr>
            <w:ins w:id="314" w:author="Joint Sponsors" w:date="2025-03-20T12:20:00Z" w16du:dateUtc="2025-03-20T17:20:00Z">
              <w:r>
                <w:rPr>
                  <w:i/>
                </w:rPr>
                <w:t>Advanced Grid Service Amount per QSE per Resource</w:t>
              </w:r>
              <w:r>
                <w:t xml:space="preserve">—The availability payment to QSE </w:t>
              </w:r>
              <w:r>
                <w:rPr>
                  <w:i/>
                </w:rPr>
                <w:t>q</w:t>
              </w:r>
              <w:r>
                <w:t xml:space="preserve"> for AGSS provided by Resource </w:t>
              </w:r>
              <w:r>
                <w:rPr>
                  <w:i/>
                </w:rPr>
                <w:t>r</w:t>
              </w:r>
              <w:r>
                <w:t xml:space="preserve">, for the hour.  </w:t>
              </w:r>
            </w:ins>
          </w:p>
        </w:tc>
      </w:tr>
      <w:tr w:rsidR="00916FB5" w14:paraId="2BE186C0" w14:textId="77777777" w:rsidTr="00482E9D">
        <w:trPr>
          <w:cantSplit/>
          <w:ins w:id="315" w:author="Joint Sponsors" w:date="2025-03-20T12:20:00Z"/>
        </w:trPr>
        <w:tc>
          <w:tcPr>
            <w:tcW w:w="1998" w:type="dxa"/>
            <w:tcBorders>
              <w:top w:val="single" w:sz="4" w:space="0" w:color="auto"/>
              <w:left w:val="single" w:sz="4" w:space="0" w:color="auto"/>
              <w:bottom w:val="single" w:sz="4" w:space="0" w:color="auto"/>
              <w:right w:val="single" w:sz="4" w:space="0" w:color="auto"/>
            </w:tcBorders>
          </w:tcPr>
          <w:p w14:paraId="47871730" w14:textId="77777777" w:rsidR="00916FB5" w:rsidRPr="00CE0FC9" w:rsidRDefault="00916FB5" w:rsidP="00482E9D">
            <w:pPr>
              <w:pStyle w:val="TableBody"/>
              <w:rPr>
                <w:ins w:id="316" w:author="Joint Sponsors" w:date="2025-03-20T12:20:00Z" w16du:dateUtc="2025-03-20T17:20:00Z"/>
                <w:i/>
              </w:rPr>
            </w:pPr>
            <w:ins w:id="317" w:author="Joint Sponsors" w:date="2025-03-20T12:20:00Z" w16du:dateUtc="2025-03-20T17:20:00Z">
              <w:r w:rsidRPr="00D661BC">
                <w:rPr>
                  <w:i/>
                </w:rPr>
                <w:t>q</w:t>
              </w:r>
            </w:ins>
          </w:p>
        </w:tc>
        <w:tc>
          <w:tcPr>
            <w:tcW w:w="0" w:type="auto"/>
            <w:tcBorders>
              <w:top w:val="single" w:sz="4" w:space="0" w:color="auto"/>
              <w:left w:val="single" w:sz="4" w:space="0" w:color="auto"/>
              <w:bottom w:val="single" w:sz="4" w:space="0" w:color="auto"/>
              <w:right w:val="single" w:sz="4" w:space="0" w:color="auto"/>
            </w:tcBorders>
          </w:tcPr>
          <w:p w14:paraId="24917078" w14:textId="77777777" w:rsidR="00916FB5" w:rsidRDefault="00916FB5" w:rsidP="00482E9D">
            <w:pPr>
              <w:pStyle w:val="TableBody"/>
              <w:rPr>
                <w:ins w:id="318" w:author="Joint Sponsors" w:date="2025-03-20T12:20:00Z" w16du:dateUtc="2025-03-20T17:20:00Z"/>
              </w:rPr>
            </w:pPr>
            <w:ins w:id="319" w:author="Joint Sponsors" w:date="2025-03-20T12:20:00Z" w16du:dateUtc="2025-03-20T17:20:00Z">
              <w:r>
                <w:t>none</w:t>
              </w:r>
            </w:ins>
          </w:p>
        </w:tc>
        <w:tc>
          <w:tcPr>
            <w:tcW w:w="0" w:type="auto"/>
            <w:tcBorders>
              <w:top w:val="single" w:sz="4" w:space="0" w:color="auto"/>
              <w:left w:val="single" w:sz="4" w:space="0" w:color="auto"/>
              <w:bottom w:val="single" w:sz="4" w:space="0" w:color="auto"/>
              <w:right w:val="single" w:sz="4" w:space="0" w:color="auto"/>
            </w:tcBorders>
          </w:tcPr>
          <w:p w14:paraId="7A9471E0" w14:textId="77777777" w:rsidR="00916FB5" w:rsidRDefault="00916FB5" w:rsidP="00482E9D">
            <w:pPr>
              <w:pStyle w:val="TableBody"/>
              <w:rPr>
                <w:ins w:id="320" w:author="Joint Sponsors" w:date="2025-03-20T12:20:00Z" w16du:dateUtc="2025-03-20T17:20:00Z"/>
              </w:rPr>
            </w:pPr>
            <w:ins w:id="321" w:author="Joint Sponsors" w:date="2025-03-20T12:20:00Z" w16du:dateUtc="2025-03-20T17:20:00Z">
              <w:r>
                <w:t>A QSE.</w:t>
              </w:r>
            </w:ins>
          </w:p>
        </w:tc>
      </w:tr>
      <w:tr w:rsidR="00916FB5" w14:paraId="7E551A62" w14:textId="77777777" w:rsidTr="00482E9D">
        <w:trPr>
          <w:cantSplit/>
          <w:ins w:id="322" w:author="Joint Sponsors" w:date="2025-03-20T12:20:00Z"/>
        </w:trPr>
        <w:tc>
          <w:tcPr>
            <w:tcW w:w="1998" w:type="dxa"/>
            <w:tcBorders>
              <w:top w:val="single" w:sz="4" w:space="0" w:color="auto"/>
              <w:left w:val="single" w:sz="4" w:space="0" w:color="auto"/>
              <w:bottom w:val="single" w:sz="4" w:space="0" w:color="auto"/>
              <w:right w:val="single" w:sz="4" w:space="0" w:color="auto"/>
            </w:tcBorders>
          </w:tcPr>
          <w:p w14:paraId="05FB4EA4" w14:textId="77777777" w:rsidR="00916FB5" w:rsidRPr="00CE0FC9" w:rsidRDefault="00916FB5" w:rsidP="00482E9D">
            <w:pPr>
              <w:pStyle w:val="TableBody"/>
              <w:rPr>
                <w:ins w:id="323" w:author="Joint Sponsors" w:date="2025-03-20T12:20:00Z" w16du:dateUtc="2025-03-20T17:20:00Z"/>
                <w:i/>
              </w:rPr>
            </w:pPr>
            <w:ins w:id="324" w:author="Joint Sponsors" w:date="2025-03-20T12:20:00Z" w16du:dateUtc="2025-03-20T17:20:00Z">
              <w:r w:rsidRPr="00D661BC">
                <w:rPr>
                  <w:i/>
                </w:rPr>
                <w:t>r</w:t>
              </w:r>
            </w:ins>
          </w:p>
        </w:tc>
        <w:tc>
          <w:tcPr>
            <w:tcW w:w="0" w:type="auto"/>
            <w:tcBorders>
              <w:top w:val="single" w:sz="4" w:space="0" w:color="auto"/>
              <w:left w:val="single" w:sz="4" w:space="0" w:color="auto"/>
              <w:bottom w:val="single" w:sz="4" w:space="0" w:color="auto"/>
              <w:right w:val="single" w:sz="4" w:space="0" w:color="auto"/>
            </w:tcBorders>
          </w:tcPr>
          <w:p w14:paraId="1504A9B8" w14:textId="77777777" w:rsidR="00916FB5" w:rsidRDefault="00916FB5" w:rsidP="00482E9D">
            <w:pPr>
              <w:pStyle w:val="TableBody"/>
              <w:rPr>
                <w:ins w:id="325" w:author="Joint Sponsors" w:date="2025-03-20T12:20:00Z" w16du:dateUtc="2025-03-20T17:20:00Z"/>
              </w:rPr>
            </w:pPr>
            <w:ins w:id="326" w:author="Joint Sponsors" w:date="2025-03-20T12:20:00Z" w16du:dateUtc="2025-03-20T17:20:00Z">
              <w:r>
                <w:t>none</w:t>
              </w:r>
            </w:ins>
          </w:p>
        </w:tc>
        <w:tc>
          <w:tcPr>
            <w:tcW w:w="0" w:type="auto"/>
            <w:tcBorders>
              <w:top w:val="single" w:sz="4" w:space="0" w:color="auto"/>
              <w:left w:val="single" w:sz="4" w:space="0" w:color="auto"/>
              <w:bottom w:val="single" w:sz="4" w:space="0" w:color="auto"/>
              <w:right w:val="single" w:sz="4" w:space="0" w:color="auto"/>
            </w:tcBorders>
          </w:tcPr>
          <w:p w14:paraId="6EEFBDE6" w14:textId="77777777" w:rsidR="00916FB5" w:rsidRDefault="00916FB5" w:rsidP="00482E9D">
            <w:pPr>
              <w:pStyle w:val="TableBody"/>
              <w:rPr>
                <w:ins w:id="327" w:author="Joint Sponsors" w:date="2025-03-20T12:20:00Z" w16du:dateUtc="2025-03-20T17:20:00Z"/>
              </w:rPr>
            </w:pPr>
            <w:ins w:id="328" w:author="Joint Sponsors" w:date="2025-03-20T12:20:00Z" w16du:dateUtc="2025-03-20T17:20:00Z">
              <w:r>
                <w:t>A AGSS Resource.</w:t>
              </w:r>
            </w:ins>
          </w:p>
        </w:tc>
      </w:tr>
    </w:tbl>
    <w:p w14:paraId="21E22F4B" w14:textId="77777777" w:rsidR="00916FB5" w:rsidRDefault="00916FB5" w:rsidP="00916FB5">
      <w:pPr>
        <w:pStyle w:val="H4"/>
        <w:spacing w:before="480"/>
        <w:ind w:left="1267" w:hanging="1267"/>
        <w:rPr>
          <w:ins w:id="329" w:author="Joint Sponsors" w:date="2025-03-20T12:20:00Z" w16du:dateUtc="2025-03-20T17:20:00Z"/>
        </w:rPr>
      </w:pPr>
      <w:bookmarkStart w:id="330" w:name="_Toc397505037"/>
      <w:bookmarkStart w:id="331" w:name="_Toc402357169"/>
      <w:bookmarkStart w:id="332" w:name="_Toc422486549"/>
      <w:bookmarkStart w:id="333" w:name="_Toc433093402"/>
      <w:bookmarkStart w:id="334" w:name="_Toc433093560"/>
      <w:bookmarkStart w:id="335" w:name="_Toc440874790"/>
      <w:bookmarkStart w:id="336" w:name="_Toc448142347"/>
      <w:bookmarkStart w:id="337" w:name="_Toc448142504"/>
      <w:bookmarkStart w:id="338" w:name="_Toc458770345"/>
      <w:bookmarkStart w:id="339" w:name="_Toc459294313"/>
      <w:bookmarkStart w:id="340" w:name="_Toc463262807"/>
      <w:bookmarkStart w:id="341" w:name="_Toc468286880"/>
      <w:bookmarkStart w:id="342" w:name="_Toc481502920"/>
      <w:bookmarkStart w:id="343" w:name="_Toc496080088"/>
      <w:bookmarkStart w:id="344" w:name="_Toc189044464"/>
      <w:ins w:id="345" w:author="Joint Sponsors" w:date="2025-03-20T12:20:00Z" w16du:dateUtc="2025-03-20T17:20:00Z">
        <w:r>
          <w:t>6.6.15.2</w:t>
        </w:r>
        <w:r>
          <w:tab/>
          <w:t>Advanced Grid Support Capacity Charge</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ins>
    </w:p>
    <w:p w14:paraId="7D3D164D" w14:textId="77777777" w:rsidR="00916FB5" w:rsidRDefault="00916FB5" w:rsidP="00916FB5">
      <w:pPr>
        <w:pStyle w:val="BodyTextNumbered"/>
        <w:spacing w:before="240"/>
        <w:rPr>
          <w:ins w:id="346" w:author="Joint Sponsors" w:date="2025-03-20T12:20:00Z" w16du:dateUtc="2025-03-20T17:20:00Z"/>
        </w:rPr>
      </w:pPr>
      <w:ins w:id="347" w:author="Joint Sponsors" w:date="2025-03-20T12:20:00Z" w16du:dateUtc="2025-03-20T17:20:00Z">
        <w:r>
          <w:t>(1)</w:t>
        </w:r>
        <w:r>
          <w:tab/>
          <w:t>ERCOT shall allocate the total Advanced Grid Support Capacity Charge payment to the QSEs representing Loads based on a Load Ratio Share (LRS).  The resulting charge to each QSE for a given hour is calculated as follows:</w:t>
        </w:r>
      </w:ins>
    </w:p>
    <w:p w14:paraId="2B8D81CF" w14:textId="77777777" w:rsidR="00916FB5" w:rsidRDefault="00916FB5" w:rsidP="00916FB5">
      <w:pPr>
        <w:pStyle w:val="FormulaBold"/>
        <w:rPr>
          <w:ins w:id="348" w:author="Joint Sponsors" w:date="2025-03-20T12:20:00Z" w16du:dateUtc="2025-03-20T17:20:00Z"/>
        </w:rPr>
      </w:pPr>
      <w:ins w:id="349" w:author="Joint Sponsors" w:date="2025-03-20T12:20:00Z" w16du:dateUtc="2025-03-20T17:20:00Z">
        <w:r>
          <w:t xml:space="preserve">LAAGSSAMT </w:t>
        </w:r>
        <w:r>
          <w:rPr>
            <w:i/>
            <w:vertAlign w:val="subscript"/>
          </w:rPr>
          <w:t>q</w:t>
        </w:r>
        <w:r>
          <w:tab/>
          <w:t>=</w:t>
        </w:r>
        <w:r>
          <w:tab/>
          <w:t xml:space="preserve">(-1) * AGSSAMTTOT * HLRS </w:t>
        </w:r>
        <w:r>
          <w:rPr>
            <w:i/>
            <w:vertAlign w:val="subscript"/>
          </w:rPr>
          <w:t>q</w:t>
        </w:r>
      </w:ins>
    </w:p>
    <w:p w14:paraId="6EB9A329" w14:textId="77777777" w:rsidR="00916FB5" w:rsidRDefault="00916FB5" w:rsidP="00916FB5">
      <w:pPr>
        <w:pStyle w:val="BodyText"/>
        <w:rPr>
          <w:ins w:id="350" w:author="Joint Sponsors" w:date="2025-03-20T12:20:00Z" w16du:dateUtc="2025-03-20T17:20:00Z"/>
        </w:rPr>
      </w:pPr>
      <w:ins w:id="351" w:author="Joint Sponsors" w:date="2025-03-20T12:20:00Z" w16du:dateUtc="2025-03-20T17:20:00Z">
        <w:r>
          <w:t>Where:</w:t>
        </w:r>
      </w:ins>
    </w:p>
    <w:p w14:paraId="62B5483D" w14:textId="20494D4A" w:rsidR="00916FB5" w:rsidRDefault="00916FB5" w:rsidP="00916FB5">
      <w:pPr>
        <w:pStyle w:val="Formula"/>
        <w:ind w:left="2880" w:hanging="2160"/>
        <w:rPr>
          <w:ins w:id="352" w:author="Joint Sponsors" w:date="2025-03-20T12:20:00Z" w16du:dateUtc="2025-03-20T17:20:00Z"/>
        </w:rPr>
      </w:pPr>
      <w:ins w:id="353" w:author="Joint Sponsors" w:date="2025-03-20T12:20:00Z" w16du:dateUtc="2025-03-20T17:20:00Z">
        <w:r>
          <w:t>BSSAMTTOT</w:t>
        </w:r>
        <w:r>
          <w:tab/>
          <w:t>=</w:t>
        </w:r>
        <w:r>
          <w:tab/>
        </w:r>
      </w:ins>
      <w:ins w:id="354" w:author="Joint Sponsors" w:date="2025-03-20T12:20:00Z" w16du:dateUtc="2025-03-20T17:20:00Z">
        <w:r w:rsidR="00C358A2" w:rsidRPr="006F784F">
          <w:rPr>
            <w:position w:val="-22"/>
          </w:rPr>
          <w:object w:dxaOrig="210" w:dyaOrig="465" w14:anchorId="0C07BC98">
            <v:shape id="_x0000_i1039" type="#_x0000_t75" style="width:13.8pt;height:24pt" o:ole="">
              <v:imagedata r:id="rId30" o:title=""/>
            </v:shape>
            <o:OLEObject Type="Embed" ProgID="Equation.3" ShapeID="_x0000_i1039" DrawAspect="Content" ObjectID="_1804857795" r:id="rId31"/>
          </w:object>
        </w:r>
      </w:ins>
      <w:ins w:id="355" w:author="Joint Sponsors" w:date="2025-03-20T12:20:00Z" w16du:dateUtc="2025-03-20T17:20:00Z">
        <w:r>
          <w:t xml:space="preserve">BSSAMTQSETOT </w:t>
        </w:r>
        <w:r>
          <w:rPr>
            <w:i/>
            <w:vertAlign w:val="subscript"/>
          </w:rPr>
          <w:t>q</w:t>
        </w:r>
      </w:ins>
    </w:p>
    <w:p w14:paraId="5FA13F2C" w14:textId="77777777" w:rsidR="00916FB5" w:rsidRDefault="00916FB5" w:rsidP="00916FB5">
      <w:pPr>
        <w:rPr>
          <w:ins w:id="356" w:author="Joint Sponsors" w:date="2025-03-20T12:20:00Z" w16du:dateUtc="2025-03-20T17:20:00Z"/>
        </w:rPr>
      </w:pPr>
      <w:ins w:id="357" w:author="Joint Sponsors" w:date="2025-03-20T12:20:00Z" w16du:dateUtc="2025-03-20T17:20:00Z">
        <w:r>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916FB5" w14:paraId="7C4900AD" w14:textId="77777777" w:rsidTr="00482E9D">
        <w:trPr>
          <w:ins w:id="358" w:author="Joint Sponsors" w:date="2025-03-20T12:20:00Z"/>
        </w:trPr>
        <w:tc>
          <w:tcPr>
            <w:tcW w:w="1998" w:type="dxa"/>
          </w:tcPr>
          <w:p w14:paraId="48017438" w14:textId="77777777" w:rsidR="00916FB5" w:rsidRDefault="00916FB5" w:rsidP="00482E9D">
            <w:pPr>
              <w:pStyle w:val="TableHead"/>
              <w:rPr>
                <w:ins w:id="359" w:author="Joint Sponsors" w:date="2025-03-20T12:20:00Z" w16du:dateUtc="2025-03-20T17:20:00Z"/>
              </w:rPr>
            </w:pPr>
            <w:ins w:id="360" w:author="Joint Sponsors" w:date="2025-03-20T12:20:00Z" w16du:dateUtc="2025-03-20T17:20:00Z">
              <w:r>
                <w:t>Variable</w:t>
              </w:r>
            </w:ins>
          </w:p>
        </w:tc>
        <w:tc>
          <w:tcPr>
            <w:tcW w:w="0" w:type="auto"/>
          </w:tcPr>
          <w:p w14:paraId="7AD45E22" w14:textId="77777777" w:rsidR="00916FB5" w:rsidRDefault="00916FB5" w:rsidP="00482E9D">
            <w:pPr>
              <w:pStyle w:val="TableHead"/>
              <w:rPr>
                <w:ins w:id="361" w:author="Joint Sponsors" w:date="2025-03-20T12:20:00Z" w16du:dateUtc="2025-03-20T17:20:00Z"/>
              </w:rPr>
            </w:pPr>
            <w:ins w:id="362" w:author="Joint Sponsors" w:date="2025-03-20T12:20:00Z" w16du:dateUtc="2025-03-20T17:20:00Z">
              <w:r>
                <w:t>Unit</w:t>
              </w:r>
            </w:ins>
          </w:p>
        </w:tc>
        <w:tc>
          <w:tcPr>
            <w:tcW w:w="0" w:type="auto"/>
          </w:tcPr>
          <w:p w14:paraId="402C3DBB" w14:textId="77777777" w:rsidR="00916FB5" w:rsidRDefault="00916FB5" w:rsidP="00482E9D">
            <w:pPr>
              <w:pStyle w:val="TableHead"/>
              <w:rPr>
                <w:ins w:id="363" w:author="Joint Sponsors" w:date="2025-03-20T12:20:00Z" w16du:dateUtc="2025-03-20T17:20:00Z"/>
              </w:rPr>
            </w:pPr>
            <w:ins w:id="364" w:author="Joint Sponsors" w:date="2025-03-20T12:20:00Z" w16du:dateUtc="2025-03-20T17:20:00Z">
              <w:r>
                <w:t>Definition</w:t>
              </w:r>
            </w:ins>
          </w:p>
        </w:tc>
      </w:tr>
      <w:tr w:rsidR="00916FB5" w14:paraId="16EE1A47" w14:textId="77777777" w:rsidTr="00482E9D">
        <w:trPr>
          <w:cantSplit/>
          <w:ins w:id="365" w:author="Joint Sponsors" w:date="2025-03-20T12:20:00Z"/>
        </w:trPr>
        <w:tc>
          <w:tcPr>
            <w:tcW w:w="1998" w:type="dxa"/>
          </w:tcPr>
          <w:p w14:paraId="17ABF392" w14:textId="77777777" w:rsidR="00916FB5" w:rsidRDefault="00916FB5" w:rsidP="00482E9D">
            <w:pPr>
              <w:pStyle w:val="TableBody"/>
              <w:rPr>
                <w:ins w:id="366" w:author="Joint Sponsors" w:date="2025-03-20T12:20:00Z" w16du:dateUtc="2025-03-20T17:20:00Z"/>
              </w:rPr>
            </w:pPr>
            <w:ins w:id="367" w:author="Joint Sponsors" w:date="2025-03-20T12:20:00Z" w16du:dateUtc="2025-03-20T17:20:00Z">
              <w:r>
                <w:t xml:space="preserve">LAAGSSAMT </w:t>
              </w:r>
              <w:r w:rsidRPr="00E15B17">
                <w:rPr>
                  <w:i/>
                  <w:vertAlign w:val="subscript"/>
                </w:rPr>
                <w:t>q</w:t>
              </w:r>
            </w:ins>
          </w:p>
        </w:tc>
        <w:tc>
          <w:tcPr>
            <w:tcW w:w="0" w:type="auto"/>
          </w:tcPr>
          <w:p w14:paraId="3AABF24B" w14:textId="77777777" w:rsidR="00916FB5" w:rsidRDefault="00916FB5" w:rsidP="00482E9D">
            <w:pPr>
              <w:pStyle w:val="TableBody"/>
              <w:rPr>
                <w:ins w:id="368" w:author="Joint Sponsors" w:date="2025-03-20T12:20:00Z" w16du:dateUtc="2025-03-20T17:20:00Z"/>
              </w:rPr>
            </w:pPr>
            <w:ins w:id="369" w:author="Joint Sponsors" w:date="2025-03-20T12:20:00Z" w16du:dateUtc="2025-03-20T17:20:00Z">
              <w:r>
                <w:t>$</w:t>
              </w:r>
            </w:ins>
          </w:p>
        </w:tc>
        <w:tc>
          <w:tcPr>
            <w:tcW w:w="0" w:type="auto"/>
          </w:tcPr>
          <w:p w14:paraId="717B014F" w14:textId="77777777" w:rsidR="00916FB5" w:rsidRDefault="00916FB5" w:rsidP="00482E9D">
            <w:pPr>
              <w:pStyle w:val="TableBody"/>
              <w:rPr>
                <w:ins w:id="370" w:author="Joint Sponsors" w:date="2025-03-20T12:20:00Z" w16du:dateUtc="2025-03-20T17:20:00Z"/>
              </w:rPr>
            </w:pPr>
            <w:ins w:id="371" w:author="Joint Sponsors" w:date="2025-03-20T12:20:00Z" w16du:dateUtc="2025-03-20T17:20:00Z">
              <w:r>
                <w:rPr>
                  <w:i/>
                </w:rPr>
                <w:t>Load-Allocated Advance Grid Support Service Amount per QSE</w:t>
              </w:r>
              <w:r>
                <w:t xml:space="preserve">—The charge allocated to QSE </w:t>
              </w:r>
              <w:r>
                <w:rPr>
                  <w:i/>
                </w:rPr>
                <w:t>q</w:t>
              </w:r>
              <w:r>
                <w:t xml:space="preserve"> for the AGSS, for the hour.</w:t>
              </w:r>
            </w:ins>
          </w:p>
        </w:tc>
      </w:tr>
      <w:tr w:rsidR="00916FB5" w14:paraId="707B374B" w14:textId="77777777" w:rsidTr="00482E9D">
        <w:trPr>
          <w:cantSplit/>
          <w:ins w:id="372" w:author="Joint Sponsors" w:date="2025-03-20T12:20:00Z"/>
        </w:trPr>
        <w:tc>
          <w:tcPr>
            <w:tcW w:w="1998" w:type="dxa"/>
          </w:tcPr>
          <w:p w14:paraId="4772E2E5" w14:textId="77777777" w:rsidR="00916FB5" w:rsidRDefault="00916FB5" w:rsidP="00482E9D">
            <w:pPr>
              <w:pStyle w:val="TableBody"/>
              <w:rPr>
                <w:ins w:id="373" w:author="Joint Sponsors" w:date="2025-03-20T12:20:00Z" w16du:dateUtc="2025-03-20T17:20:00Z"/>
              </w:rPr>
            </w:pPr>
            <w:ins w:id="374" w:author="Joint Sponsors" w:date="2025-03-20T12:20:00Z" w16du:dateUtc="2025-03-20T17:20:00Z">
              <w:r>
                <w:t xml:space="preserve">BSSAMTQSETOT </w:t>
              </w:r>
              <w:r w:rsidRPr="00E15B17">
                <w:rPr>
                  <w:i/>
                  <w:iCs w:val="0"/>
                  <w:vertAlign w:val="subscript"/>
                </w:rPr>
                <w:t>q</w:t>
              </w:r>
            </w:ins>
          </w:p>
        </w:tc>
        <w:tc>
          <w:tcPr>
            <w:tcW w:w="0" w:type="auto"/>
          </w:tcPr>
          <w:p w14:paraId="1D774183" w14:textId="77777777" w:rsidR="00916FB5" w:rsidRDefault="00916FB5" w:rsidP="00482E9D">
            <w:pPr>
              <w:pStyle w:val="TableBody"/>
              <w:rPr>
                <w:ins w:id="375" w:author="Joint Sponsors" w:date="2025-03-20T12:20:00Z" w16du:dateUtc="2025-03-20T17:20:00Z"/>
              </w:rPr>
            </w:pPr>
            <w:ins w:id="376" w:author="Joint Sponsors" w:date="2025-03-20T12:20:00Z" w16du:dateUtc="2025-03-20T17:20:00Z">
              <w:r>
                <w:t>$</w:t>
              </w:r>
            </w:ins>
          </w:p>
        </w:tc>
        <w:tc>
          <w:tcPr>
            <w:tcW w:w="0" w:type="auto"/>
          </w:tcPr>
          <w:p w14:paraId="0318FBA9" w14:textId="77777777" w:rsidR="00916FB5" w:rsidRDefault="00916FB5" w:rsidP="00482E9D">
            <w:pPr>
              <w:pStyle w:val="TableBody"/>
              <w:rPr>
                <w:ins w:id="377" w:author="Joint Sponsors" w:date="2025-03-20T12:20:00Z" w16du:dateUtc="2025-03-20T17:20:00Z"/>
              </w:rPr>
            </w:pPr>
            <w:ins w:id="378" w:author="Joint Sponsors" w:date="2025-03-20T12:20:00Z" w16du:dateUtc="2025-03-20T17:20:00Z">
              <w:r>
                <w:rPr>
                  <w:i/>
                </w:rPr>
                <w:t>Advanced Grid Support Service Amount QSE Total per QSE</w:t>
              </w:r>
              <w:r>
                <w:t xml:space="preserve">—The Advanced Grid Support Service payment to QSE </w:t>
              </w:r>
              <w:r>
                <w:rPr>
                  <w:i/>
                </w:rPr>
                <w:t>q</w:t>
              </w:r>
              <w:r>
                <w:t xml:space="preserve"> for AGSS Resource </w:t>
              </w:r>
              <w:r>
                <w:rPr>
                  <w:i/>
                </w:rPr>
                <w:t>r</w:t>
              </w:r>
              <w:r>
                <w:t>, for the hour.</w:t>
              </w:r>
            </w:ins>
          </w:p>
        </w:tc>
      </w:tr>
      <w:tr w:rsidR="00916FB5" w14:paraId="5758FB33" w14:textId="77777777" w:rsidTr="00482E9D">
        <w:trPr>
          <w:cantSplit/>
          <w:ins w:id="379" w:author="Joint Sponsors" w:date="2025-03-20T12:20:00Z"/>
        </w:trPr>
        <w:tc>
          <w:tcPr>
            <w:tcW w:w="1998" w:type="dxa"/>
          </w:tcPr>
          <w:p w14:paraId="42051B3B" w14:textId="77777777" w:rsidR="00916FB5" w:rsidRDefault="00916FB5" w:rsidP="00482E9D">
            <w:pPr>
              <w:pStyle w:val="TableBody"/>
              <w:rPr>
                <w:ins w:id="380" w:author="Joint Sponsors" w:date="2025-03-20T12:20:00Z" w16du:dateUtc="2025-03-20T17:20:00Z"/>
              </w:rPr>
            </w:pPr>
            <w:ins w:id="381" w:author="Joint Sponsors" w:date="2025-03-20T12:20:00Z" w16du:dateUtc="2025-03-20T17:20:00Z">
              <w:r>
                <w:lastRenderedPageBreak/>
                <w:t>BSSAMTTOT</w:t>
              </w:r>
            </w:ins>
          </w:p>
        </w:tc>
        <w:tc>
          <w:tcPr>
            <w:tcW w:w="0" w:type="auto"/>
          </w:tcPr>
          <w:p w14:paraId="58F26EE3" w14:textId="77777777" w:rsidR="00916FB5" w:rsidRDefault="00916FB5" w:rsidP="00482E9D">
            <w:pPr>
              <w:pStyle w:val="TableBody"/>
              <w:rPr>
                <w:ins w:id="382" w:author="Joint Sponsors" w:date="2025-03-20T12:20:00Z" w16du:dateUtc="2025-03-20T17:20:00Z"/>
              </w:rPr>
            </w:pPr>
            <w:ins w:id="383" w:author="Joint Sponsors" w:date="2025-03-20T12:20:00Z" w16du:dateUtc="2025-03-20T17:20:00Z">
              <w:r>
                <w:t>$</w:t>
              </w:r>
            </w:ins>
          </w:p>
        </w:tc>
        <w:tc>
          <w:tcPr>
            <w:tcW w:w="0" w:type="auto"/>
          </w:tcPr>
          <w:p w14:paraId="6794ED1A" w14:textId="77777777" w:rsidR="00916FB5" w:rsidRDefault="00916FB5" w:rsidP="00482E9D">
            <w:pPr>
              <w:pStyle w:val="TableBody"/>
              <w:rPr>
                <w:ins w:id="384" w:author="Joint Sponsors" w:date="2025-03-20T12:20:00Z" w16du:dateUtc="2025-03-20T17:20:00Z"/>
              </w:rPr>
            </w:pPr>
            <w:ins w:id="385" w:author="Joint Sponsors" w:date="2025-03-20T12:20:00Z" w16du:dateUtc="2025-03-20T17:20:00Z">
              <w:r>
                <w:rPr>
                  <w:i/>
                </w:rPr>
                <w:t xml:space="preserve">Advanced Grid Support Service Amount QSE Total ERCOT-Wide — </w:t>
              </w:r>
              <w:r>
                <w:t xml:space="preserve">The total of the payments to QSE </w:t>
              </w:r>
              <w:r w:rsidRPr="007064D1">
                <w:rPr>
                  <w:i/>
                </w:rPr>
                <w:t>q</w:t>
              </w:r>
              <w:r>
                <w:t xml:space="preserve"> for AGSS provided by all the BSS Resource represented by this QSE for the hour h.</w:t>
              </w:r>
            </w:ins>
          </w:p>
        </w:tc>
      </w:tr>
      <w:tr w:rsidR="00916FB5" w14:paraId="454A4B3F" w14:textId="77777777" w:rsidTr="00482E9D">
        <w:trPr>
          <w:cantSplit/>
          <w:ins w:id="386" w:author="Joint Sponsors" w:date="2025-03-20T12:20:00Z"/>
        </w:trPr>
        <w:tc>
          <w:tcPr>
            <w:tcW w:w="1998" w:type="dxa"/>
          </w:tcPr>
          <w:p w14:paraId="0BA9BDEE" w14:textId="77777777" w:rsidR="00916FB5" w:rsidRDefault="00916FB5" w:rsidP="00482E9D">
            <w:pPr>
              <w:pStyle w:val="TableBody"/>
              <w:rPr>
                <w:ins w:id="387" w:author="Joint Sponsors" w:date="2025-03-20T12:20:00Z" w16du:dateUtc="2025-03-20T17:20:00Z"/>
              </w:rPr>
            </w:pPr>
            <w:ins w:id="388" w:author="Joint Sponsors" w:date="2025-03-20T12:20:00Z" w16du:dateUtc="2025-03-20T17:20:00Z">
              <w:r>
                <w:t xml:space="preserve">HLRS </w:t>
              </w:r>
              <w:r w:rsidRPr="00E15B17">
                <w:rPr>
                  <w:i/>
                  <w:vertAlign w:val="subscript"/>
                </w:rPr>
                <w:t>q</w:t>
              </w:r>
            </w:ins>
          </w:p>
        </w:tc>
        <w:tc>
          <w:tcPr>
            <w:tcW w:w="0" w:type="auto"/>
          </w:tcPr>
          <w:p w14:paraId="09E8043E" w14:textId="77777777" w:rsidR="00916FB5" w:rsidRDefault="00916FB5" w:rsidP="00482E9D">
            <w:pPr>
              <w:pStyle w:val="TableBody"/>
              <w:rPr>
                <w:ins w:id="389" w:author="Joint Sponsors" w:date="2025-03-20T12:20:00Z" w16du:dateUtc="2025-03-20T17:20:00Z"/>
              </w:rPr>
            </w:pPr>
            <w:ins w:id="390" w:author="Joint Sponsors" w:date="2025-03-20T12:20:00Z" w16du:dateUtc="2025-03-20T17:20:00Z">
              <w:r>
                <w:t>none</w:t>
              </w:r>
            </w:ins>
          </w:p>
        </w:tc>
        <w:tc>
          <w:tcPr>
            <w:tcW w:w="0" w:type="auto"/>
          </w:tcPr>
          <w:p w14:paraId="24F77B84" w14:textId="77777777" w:rsidR="00916FB5" w:rsidRDefault="00916FB5" w:rsidP="00482E9D">
            <w:pPr>
              <w:pStyle w:val="TableBody"/>
              <w:rPr>
                <w:ins w:id="391" w:author="Joint Sponsors" w:date="2025-03-20T12:20:00Z" w16du:dateUtc="2025-03-20T17:20:00Z"/>
              </w:rPr>
            </w:pPr>
            <w:ins w:id="392" w:author="Joint Sponsors" w:date="2025-03-20T12:20:00Z" w16du:dateUtc="2025-03-20T17:20:00Z">
              <w:r>
                <w:t xml:space="preserve">The hourly LRS calculated for QSE </w:t>
              </w:r>
              <w:r>
                <w:rPr>
                  <w:i/>
                </w:rPr>
                <w:t>q</w:t>
              </w:r>
              <w:r>
                <w:t xml:space="preserve"> for the hour.  See Section 6.6.2.4, QSE Load Ratio Share for an Operating Hour.</w:t>
              </w:r>
            </w:ins>
          </w:p>
        </w:tc>
      </w:tr>
      <w:tr w:rsidR="00916FB5" w14:paraId="34E3B046" w14:textId="77777777" w:rsidTr="00482E9D">
        <w:trPr>
          <w:cantSplit/>
          <w:ins w:id="393" w:author="Joint Sponsors" w:date="2025-03-20T12:20:00Z"/>
        </w:trPr>
        <w:tc>
          <w:tcPr>
            <w:tcW w:w="1998" w:type="dxa"/>
            <w:tcBorders>
              <w:top w:val="single" w:sz="4" w:space="0" w:color="auto"/>
              <w:left w:val="single" w:sz="4" w:space="0" w:color="auto"/>
              <w:bottom w:val="single" w:sz="4" w:space="0" w:color="auto"/>
              <w:right w:val="single" w:sz="4" w:space="0" w:color="auto"/>
            </w:tcBorders>
          </w:tcPr>
          <w:p w14:paraId="4E3596FD" w14:textId="77777777" w:rsidR="00916FB5" w:rsidRPr="00E15B17" w:rsidRDefault="00916FB5" w:rsidP="00482E9D">
            <w:pPr>
              <w:pStyle w:val="TableBody"/>
              <w:rPr>
                <w:ins w:id="394" w:author="Joint Sponsors" w:date="2025-03-20T12:20:00Z" w16du:dateUtc="2025-03-20T17:20:00Z"/>
                <w:i/>
              </w:rPr>
            </w:pPr>
            <w:ins w:id="395" w:author="Joint Sponsors" w:date="2025-03-20T12:20:00Z" w16du:dateUtc="2025-03-20T17:20: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78EE3F59" w14:textId="77777777" w:rsidR="00916FB5" w:rsidRDefault="00916FB5" w:rsidP="00482E9D">
            <w:pPr>
              <w:pStyle w:val="TableBody"/>
              <w:rPr>
                <w:ins w:id="396" w:author="Joint Sponsors" w:date="2025-03-20T12:20:00Z" w16du:dateUtc="2025-03-20T17:20:00Z"/>
              </w:rPr>
            </w:pPr>
            <w:ins w:id="397" w:author="Joint Sponsors" w:date="2025-03-20T12:20:00Z" w16du:dateUtc="2025-03-20T17:20:00Z">
              <w:r>
                <w:t>none</w:t>
              </w:r>
            </w:ins>
          </w:p>
        </w:tc>
        <w:tc>
          <w:tcPr>
            <w:tcW w:w="0" w:type="auto"/>
            <w:tcBorders>
              <w:top w:val="single" w:sz="4" w:space="0" w:color="auto"/>
              <w:left w:val="single" w:sz="4" w:space="0" w:color="auto"/>
              <w:bottom w:val="single" w:sz="4" w:space="0" w:color="auto"/>
              <w:right w:val="single" w:sz="4" w:space="0" w:color="auto"/>
            </w:tcBorders>
          </w:tcPr>
          <w:p w14:paraId="6701388F" w14:textId="77777777" w:rsidR="00916FB5" w:rsidRDefault="00916FB5" w:rsidP="00482E9D">
            <w:pPr>
              <w:pStyle w:val="TableBody"/>
              <w:rPr>
                <w:ins w:id="398" w:author="Joint Sponsors" w:date="2025-03-20T12:20:00Z" w16du:dateUtc="2025-03-20T17:20:00Z"/>
              </w:rPr>
            </w:pPr>
            <w:ins w:id="399" w:author="Joint Sponsors" w:date="2025-03-20T12:20:00Z" w16du:dateUtc="2025-03-20T17:20:00Z">
              <w:r>
                <w:t>A QSE.</w:t>
              </w:r>
            </w:ins>
          </w:p>
        </w:tc>
      </w:tr>
    </w:tbl>
    <w:p w14:paraId="07465D55" w14:textId="77777777" w:rsidR="00916FB5" w:rsidRPr="00916FB5" w:rsidRDefault="00916FB5" w:rsidP="00104BFE">
      <w:pPr>
        <w:keepNext/>
        <w:tabs>
          <w:tab w:val="left" w:pos="900"/>
        </w:tabs>
        <w:spacing w:before="240" w:after="240"/>
        <w:outlineLvl w:val="1"/>
        <w:rPr>
          <w:ins w:id="400" w:author="Joint Sponsors" w:date="2025-03-20T12:19:00Z" w16du:dateUtc="2025-03-20T17:19:00Z"/>
          <w:rFonts w:eastAsiaTheme="minorEastAsia"/>
          <w:b/>
          <w:szCs w:val="20"/>
        </w:rPr>
      </w:pPr>
      <w:ins w:id="401" w:author="Joint Sponsors" w:date="2025-03-20T12:19:00Z" w16du:dateUtc="2025-03-20T17:19:00Z">
        <w:r>
          <w:rPr>
            <w:rFonts w:eastAsiaTheme="minorEastAsia"/>
            <w:b/>
            <w:szCs w:val="20"/>
          </w:rPr>
          <w:t>8.1.1.2.1.8</w:t>
        </w:r>
        <w:r>
          <w:rPr>
            <w:rFonts w:eastAsiaTheme="minorEastAsia"/>
            <w:b/>
            <w:szCs w:val="20"/>
          </w:rPr>
          <w:tab/>
        </w:r>
        <w:r w:rsidRPr="00916FB5">
          <w:rPr>
            <w:rFonts w:eastAsiaTheme="minorEastAsia"/>
            <w:b/>
            <w:szCs w:val="20"/>
          </w:rPr>
          <w:t xml:space="preserve">AGSS Testing </w:t>
        </w:r>
        <w:bookmarkEnd w:id="152"/>
        <w:r w:rsidRPr="00916FB5">
          <w:rPr>
            <w:rFonts w:eastAsiaTheme="minorEastAsia"/>
            <w:b/>
            <w:szCs w:val="20"/>
          </w:rPr>
          <w:t>and Qualification</w:t>
        </w:r>
      </w:ins>
    </w:p>
    <w:p w14:paraId="31773875" w14:textId="0E249A8E" w:rsidR="00916FB5" w:rsidRPr="00836747" w:rsidRDefault="00916FB5" w:rsidP="00916FB5">
      <w:pPr>
        <w:pStyle w:val="BodyTextNumbered"/>
        <w:spacing w:before="240"/>
        <w:rPr>
          <w:ins w:id="402" w:author="Joint Sponsors" w:date="2025-03-20T12:19:00Z" w16du:dateUtc="2025-03-20T17:19:00Z"/>
        </w:rPr>
      </w:pPr>
      <w:ins w:id="403" w:author="Joint Sponsors" w:date="2025-03-20T12:19:00Z" w16du:dateUtc="2025-03-20T17:19:00Z">
        <w:r>
          <w:rPr>
            <w:rFonts w:eastAsiaTheme="minorEastAsia"/>
            <w:bCs/>
          </w:rPr>
          <w:t>(1)</w:t>
        </w:r>
        <w:r>
          <w:rPr>
            <w:rFonts w:eastAsiaTheme="minorEastAsia"/>
            <w:bCs/>
          </w:rPr>
          <w:tab/>
        </w:r>
        <w:r w:rsidRPr="00916FB5">
          <w:rPr>
            <w:rFonts w:eastAsiaTheme="minorEastAsia"/>
            <w:bCs/>
          </w:rPr>
          <w:t>An</w:t>
        </w:r>
      </w:ins>
      <w:ins w:id="404" w:author="Joint Sponsors" w:date="2025-03-26T19:57:00Z" w16du:dateUtc="2025-03-27T00:57:00Z">
        <w:r w:rsidR="00104BFE">
          <w:rPr>
            <w:rFonts w:eastAsiaTheme="minorEastAsia"/>
            <w:bCs/>
          </w:rPr>
          <w:t xml:space="preserve"> Inverter-Based Resource (IBR)</w:t>
        </w:r>
      </w:ins>
      <w:ins w:id="405" w:author="Joint Sponsors" w:date="2025-03-20T12:19:00Z" w16du:dateUtc="2025-03-20T17:19:00Z">
        <w:r w:rsidRPr="00916FB5">
          <w:rPr>
            <w:rFonts w:eastAsiaTheme="minorEastAsia"/>
            <w:bCs/>
          </w:rPr>
          <w:t xml:space="preserve"> seeking qualification to provide </w:t>
        </w:r>
        <w:r>
          <w:rPr>
            <w:rFonts w:eastAsiaTheme="minorEastAsia"/>
            <w:bCs/>
          </w:rPr>
          <w:t>Advanced Grid Support Service (</w:t>
        </w:r>
        <w:r w:rsidRPr="00916FB5">
          <w:rPr>
            <w:rFonts w:eastAsiaTheme="minorEastAsia"/>
            <w:bCs/>
          </w:rPr>
          <w:t>AGSS</w:t>
        </w:r>
        <w:r>
          <w:rPr>
            <w:rFonts w:eastAsiaTheme="minorEastAsia"/>
            <w:bCs/>
          </w:rPr>
          <w:t>)</w:t>
        </w:r>
        <w:r w:rsidRPr="00916FB5">
          <w:rPr>
            <w:rFonts w:eastAsiaTheme="minorEastAsia"/>
            <w:bCs/>
          </w:rPr>
          <w:t xml:space="preserve"> as an Advanced Grid Capable </w:t>
        </w:r>
        <w:proofErr w:type="spellStart"/>
        <w:r w:rsidRPr="00916FB5">
          <w:rPr>
            <w:rFonts w:eastAsiaTheme="minorEastAsia"/>
            <w:bCs/>
          </w:rPr>
          <w:t>Resourse</w:t>
        </w:r>
        <w:proofErr w:type="spellEnd"/>
        <w:r w:rsidRPr="00916FB5">
          <w:rPr>
            <w:rFonts w:eastAsiaTheme="minorEastAsia"/>
            <w:bCs/>
          </w:rPr>
          <w:t xml:space="preserve"> must</w:t>
        </w:r>
        <w:r w:rsidRPr="009A110F">
          <w:t xml:space="preserve"> </w:t>
        </w:r>
        <w:proofErr w:type="spellStart"/>
        <w:r w:rsidRPr="009A110F">
          <w:t>maintainan</w:t>
        </w:r>
        <w:proofErr w:type="spellEnd"/>
        <w:r w:rsidRPr="009A110F">
          <w:t xml:space="preserve"> internal voltage phasor that is constant or near-constant in the sub-transient to transient timeframe. </w:t>
        </w:r>
      </w:ins>
      <w:ins w:id="406" w:author="Joint Sponsors" w:date="2025-03-26T19:57:00Z" w16du:dateUtc="2025-03-27T00:57:00Z">
        <w:r w:rsidR="00C5346E">
          <w:t xml:space="preserve"> </w:t>
        </w:r>
      </w:ins>
      <w:ins w:id="407" w:author="Joint Sponsors" w:date="2025-03-20T12:19:00Z" w16du:dateUtc="2025-03-20T17:19:00Z">
        <w:r w:rsidRPr="009A110F">
          <w:t xml:space="preserve">An </w:t>
        </w:r>
      </w:ins>
      <w:ins w:id="408" w:author="Joint Sponsors" w:date="2025-03-26T19:57:00Z" w16du:dateUtc="2025-03-27T00:57:00Z">
        <w:r w:rsidR="00C5346E">
          <w:t>IB</w:t>
        </w:r>
      </w:ins>
      <w:ins w:id="409" w:author="Joint Sponsors" w:date="2025-03-20T12:19:00Z" w16du:dateUtc="2025-03-20T17:19:00Z">
        <w:r w:rsidRPr="009A110F">
          <w:t xml:space="preserve">R </w:t>
        </w:r>
        <w:r>
          <w:t>that can</w:t>
        </w:r>
        <w:r w:rsidRPr="009A110F">
          <w:t xml:space="preserve"> respond to changes in the external system and maintain ESR control stability during normal and </w:t>
        </w:r>
        <w:r>
          <w:t>transient c</w:t>
        </w:r>
        <w:r w:rsidRPr="009A110F">
          <w:t xml:space="preserve">onditions. </w:t>
        </w:r>
      </w:ins>
      <w:ins w:id="410" w:author="Joint Sponsors" w:date="2025-03-26T19:58:00Z" w16du:dateUtc="2025-03-27T00:58:00Z">
        <w:r w:rsidR="00C5346E">
          <w:t xml:space="preserve"> </w:t>
        </w:r>
      </w:ins>
      <w:ins w:id="411" w:author="Joint Sponsors" w:date="2025-03-20T12:19:00Z" w16du:dateUtc="2025-03-20T17:19:00Z">
        <w:r w:rsidRPr="009A110F">
          <w:t xml:space="preserve">The voltage phasor </w:t>
        </w:r>
        <w:r>
          <w:t>can</w:t>
        </w:r>
        <w:r w:rsidRPr="009A110F">
          <w:t xml:space="preserve"> be controlled to maintain synchronism with the ERCOT Transmission Grid and regulate real power and Reactive Power appropriately to support the ERCOT Transmission Grid</w:t>
        </w:r>
      </w:ins>
    </w:p>
    <w:p w14:paraId="45BDAB48" w14:textId="77777777" w:rsidR="00916FB5" w:rsidRPr="00916FB5" w:rsidRDefault="00916FB5" w:rsidP="00916FB5">
      <w:pPr>
        <w:spacing w:after="240"/>
        <w:ind w:left="1440" w:hanging="720"/>
        <w:rPr>
          <w:ins w:id="412" w:author="Joint Sponsors" w:date="2025-03-20T12:19:00Z" w16du:dateUtc="2025-03-20T17:19:00Z"/>
          <w:rFonts w:eastAsiaTheme="minorEastAsia"/>
          <w:szCs w:val="20"/>
          <w:lang w:eastAsia="x-none"/>
        </w:rPr>
      </w:pPr>
      <w:ins w:id="413" w:author="Joint Sponsors" w:date="2025-03-20T12:19:00Z" w16du:dateUtc="2025-03-20T17:19:00Z">
        <w:r>
          <w:rPr>
            <w:rFonts w:eastAsiaTheme="minorEastAsia"/>
            <w:szCs w:val="20"/>
            <w:lang w:eastAsia="x-none"/>
          </w:rPr>
          <w:t>(a)</w:t>
        </w:r>
        <w:r>
          <w:rPr>
            <w:rFonts w:eastAsiaTheme="minorEastAsia"/>
            <w:szCs w:val="20"/>
            <w:lang w:eastAsia="x-none"/>
          </w:rPr>
          <w:tab/>
        </w:r>
        <w:r w:rsidRPr="00916FB5">
          <w:rPr>
            <w:rFonts w:eastAsiaTheme="minorEastAsia"/>
            <w:szCs w:val="20"/>
            <w:lang w:eastAsia="x-none"/>
          </w:rPr>
          <w:t xml:space="preserve">For inverter-based ESRs </w:t>
        </w:r>
        <w:r>
          <w:rPr>
            <w:rFonts w:eastAsiaTheme="minorEastAsia"/>
            <w:szCs w:val="20"/>
            <w:lang w:eastAsia="x-none"/>
          </w:rPr>
          <w:t>q</w:t>
        </w:r>
        <w:r w:rsidRPr="00916FB5">
          <w:rPr>
            <w:rFonts w:eastAsiaTheme="minorEastAsia"/>
            <w:szCs w:val="20"/>
            <w:lang w:eastAsia="x-none"/>
          </w:rPr>
          <w:t>ualifying for AGSS, results for the following model quality tests shall be provided to demonstrate acceptable model performance.  Additional details about each test, including the set up and description of desirable response, are included in the Dynamics Working Group Procedure Manual</w:t>
        </w:r>
        <w:r>
          <w:rPr>
            <w:rFonts w:eastAsiaTheme="minorEastAsia"/>
            <w:szCs w:val="20"/>
            <w:lang w:eastAsia="x-none"/>
          </w:rPr>
          <w:t>:</w:t>
        </w:r>
        <w:r w:rsidRPr="00916FB5">
          <w:rPr>
            <w:rFonts w:eastAsiaTheme="minorEastAsia"/>
            <w:szCs w:val="20"/>
            <w:lang w:eastAsia="x-none"/>
          </w:rPr>
          <w:t xml:space="preserve">  </w:t>
        </w:r>
      </w:ins>
    </w:p>
    <w:p w14:paraId="1860CDA3" w14:textId="77777777" w:rsidR="00916FB5" w:rsidRPr="00916FB5" w:rsidRDefault="00916FB5" w:rsidP="00916FB5">
      <w:pPr>
        <w:spacing w:after="240"/>
        <w:ind w:left="2160" w:hanging="720"/>
        <w:rPr>
          <w:ins w:id="414" w:author="Joint Sponsors" w:date="2025-03-20T12:19:00Z" w16du:dateUtc="2025-03-20T17:19:00Z"/>
          <w:rFonts w:eastAsiaTheme="minorEastAsia"/>
          <w:szCs w:val="20"/>
          <w:lang w:eastAsia="x-none"/>
        </w:rPr>
      </w:pPr>
      <w:ins w:id="415" w:author="Joint Sponsors" w:date="2025-03-20T12:19:00Z" w16du:dateUtc="2025-03-20T17:19:00Z">
        <w:r>
          <w:rPr>
            <w:rFonts w:eastAsiaTheme="minorEastAsia"/>
            <w:szCs w:val="20"/>
            <w:lang w:eastAsia="x-none"/>
          </w:rPr>
          <w:t>(i)</w:t>
        </w:r>
        <w:r>
          <w:rPr>
            <w:rFonts w:eastAsiaTheme="minorEastAsia"/>
            <w:szCs w:val="20"/>
            <w:lang w:eastAsia="x-none"/>
          </w:rPr>
          <w:tab/>
        </w:r>
        <w:r w:rsidRPr="00916FB5">
          <w:rPr>
            <w:rFonts w:eastAsiaTheme="minorEastAsia"/>
            <w:szCs w:val="20"/>
            <w:lang w:eastAsia="x-none"/>
          </w:rPr>
          <w:t>Flat start test:  A no-disturbance test shall be performed to demonstrate appropriate model initialization and the Facility’s dynamic response under a non-</w:t>
        </w:r>
        <w:proofErr w:type="spellStart"/>
        <w:r w:rsidRPr="00916FB5">
          <w:rPr>
            <w:rFonts w:eastAsiaTheme="minorEastAsia"/>
            <w:szCs w:val="20"/>
            <w:lang w:eastAsia="x-none"/>
          </w:rPr>
          <w:t>trancient</w:t>
        </w:r>
        <w:proofErr w:type="spellEnd"/>
        <w:r w:rsidRPr="00916FB5">
          <w:rPr>
            <w:rFonts w:eastAsiaTheme="minorEastAsia"/>
            <w:szCs w:val="20"/>
            <w:lang w:eastAsia="x-none"/>
          </w:rPr>
          <w:t xml:space="preserve"> condition. </w:t>
        </w:r>
      </w:ins>
    </w:p>
    <w:p w14:paraId="54BDAFF1" w14:textId="77777777" w:rsidR="00916FB5" w:rsidRPr="00916FB5" w:rsidRDefault="00916FB5" w:rsidP="00916FB5">
      <w:pPr>
        <w:spacing w:after="240"/>
        <w:ind w:left="2160" w:hanging="720"/>
        <w:rPr>
          <w:ins w:id="416" w:author="Joint Sponsors" w:date="2025-03-20T12:19:00Z" w16du:dateUtc="2025-03-20T17:19:00Z"/>
          <w:rFonts w:eastAsiaTheme="minorEastAsia"/>
          <w:szCs w:val="20"/>
          <w:lang w:eastAsia="x-none"/>
        </w:rPr>
      </w:pPr>
      <w:ins w:id="417" w:author="Joint Sponsors" w:date="2025-03-20T12:19:00Z" w16du:dateUtc="2025-03-20T17:19:00Z">
        <w:r>
          <w:rPr>
            <w:rFonts w:eastAsiaTheme="minorEastAsia"/>
            <w:szCs w:val="20"/>
            <w:lang w:eastAsia="x-none"/>
          </w:rPr>
          <w:t>(ii)</w:t>
        </w:r>
        <w:r>
          <w:rPr>
            <w:rFonts w:eastAsiaTheme="minorEastAsia"/>
            <w:szCs w:val="20"/>
            <w:lang w:eastAsia="x-none"/>
          </w:rPr>
          <w:tab/>
        </w:r>
        <w:r w:rsidRPr="00916FB5">
          <w:rPr>
            <w:rFonts w:eastAsiaTheme="minorEastAsia"/>
            <w:szCs w:val="20"/>
            <w:lang w:eastAsia="x-none"/>
          </w:rPr>
          <w:t>Small voltage disturbance test:  A voltage step increase and decrease shall be applied to the POI to demonstrate the Facility’s dynamic response.</w:t>
        </w:r>
      </w:ins>
    </w:p>
    <w:p w14:paraId="0C13A691" w14:textId="77777777" w:rsidR="00916FB5" w:rsidRPr="00916FB5" w:rsidRDefault="00916FB5" w:rsidP="00916FB5">
      <w:pPr>
        <w:spacing w:after="240"/>
        <w:ind w:left="2160" w:hanging="720"/>
        <w:rPr>
          <w:ins w:id="418" w:author="Joint Sponsors" w:date="2025-03-20T12:19:00Z" w16du:dateUtc="2025-03-20T17:19:00Z"/>
          <w:rFonts w:eastAsiaTheme="minorEastAsia"/>
          <w:szCs w:val="20"/>
          <w:lang w:eastAsia="x-none"/>
        </w:rPr>
      </w:pPr>
      <w:ins w:id="419" w:author="Joint Sponsors" w:date="2025-03-20T12:19:00Z" w16du:dateUtc="2025-03-20T17:19:00Z">
        <w:r>
          <w:rPr>
            <w:rFonts w:eastAsiaTheme="minorEastAsia"/>
            <w:szCs w:val="20"/>
            <w:lang w:eastAsia="x-none"/>
          </w:rPr>
          <w:t>(iii)</w:t>
        </w:r>
        <w:r>
          <w:rPr>
            <w:rFonts w:eastAsiaTheme="minorEastAsia"/>
            <w:szCs w:val="20"/>
            <w:lang w:eastAsia="x-none"/>
          </w:rPr>
          <w:tab/>
        </w:r>
        <w:r w:rsidRPr="00916FB5">
          <w:rPr>
            <w:rFonts w:eastAsiaTheme="minorEastAsia"/>
            <w:szCs w:val="20"/>
            <w:lang w:eastAsia="x-none"/>
          </w:rPr>
          <w:t>Large voltage disturbance test:  The high and low voltage ride-through profiles as described in Nodal Operating Guide Section 2.9.1, shall be applied to the POI to demonstrate the Facility’s dynamic response.</w:t>
        </w:r>
      </w:ins>
    </w:p>
    <w:p w14:paraId="68E9BF5F" w14:textId="77777777" w:rsidR="00916FB5" w:rsidRPr="00916FB5" w:rsidRDefault="00916FB5" w:rsidP="00916FB5">
      <w:pPr>
        <w:spacing w:after="240"/>
        <w:ind w:left="2160" w:hanging="720"/>
        <w:rPr>
          <w:ins w:id="420" w:author="Joint Sponsors" w:date="2025-03-20T12:19:00Z" w16du:dateUtc="2025-03-20T17:19:00Z"/>
          <w:rFonts w:eastAsiaTheme="minorEastAsia"/>
          <w:szCs w:val="20"/>
          <w:lang w:eastAsia="x-none"/>
        </w:rPr>
      </w:pPr>
      <w:ins w:id="421" w:author="Joint Sponsors" w:date="2025-03-20T12:19:00Z" w16du:dateUtc="2025-03-20T17:19:00Z">
        <w:r>
          <w:rPr>
            <w:rFonts w:eastAsiaTheme="minorEastAsia"/>
            <w:szCs w:val="20"/>
            <w:lang w:eastAsia="x-none"/>
          </w:rPr>
          <w:t>(iv)</w:t>
        </w:r>
        <w:r>
          <w:rPr>
            <w:rFonts w:eastAsiaTheme="minorEastAsia"/>
            <w:szCs w:val="20"/>
            <w:lang w:eastAsia="x-none"/>
          </w:rPr>
          <w:tab/>
        </w:r>
        <w:r w:rsidRPr="00916FB5">
          <w:rPr>
            <w:rFonts w:eastAsiaTheme="minorEastAsia"/>
            <w:szCs w:val="20"/>
            <w:lang w:eastAsia="x-none"/>
          </w:rPr>
          <w:t xml:space="preserve">Frequency change and inertia response test:  A frequency change increase and decrease shall be applied to the POI to demonstrate the Facility’s dynamic response. The performance of this test will be assessed when operating within the inverter current limit. </w:t>
        </w:r>
      </w:ins>
    </w:p>
    <w:p w14:paraId="6A5F9047" w14:textId="77777777" w:rsidR="00916FB5" w:rsidRPr="00916FB5" w:rsidRDefault="00916FB5" w:rsidP="00916FB5">
      <w:pPr>
        <w:spacing w:after="240"/>
        <w:ind w:left="2160" w:hanging="720"/>
        <w:rPr>
          <w:ins w:id="422" w:author="Joint Sponsors" w:date="2025-03-20T12:19:00Z" w16du:dateUtc="2025-03-20T17:19:00Z"/>
          <w:rFonts w:eastAsiaTheme="minorEastAsia"/>
          <w:szCs w:val="20"/>
          <w:lang w:eastAsia="x-none"/>
        </w:rPr>
      </w:pPr>
      <w:ins w:id="423" w:author="Joint Sponsors" w:date="2025-03-20T12:19:00Z" w16du:dateUtc="2025-03-20T17:19:00Z">
        <w:r>
          <w:rPr>
            <w:rFonts w:eastAsiaTheme="minorEastAsia"/>
            <w:szCs w:val="20"/>
            <w:lang w:eastAsia="x-none"/>
          </w:rPr>
          <w:t>(v)</w:t>
        </w:r>
        <w:r>
          <w:rPr>
            <w:rFonts w:eastAsiaTheme="minorEastAsia"/>
            <w:szCs w:val="20"/>
            <w:lang w:eastAsia="x-none"/>
          </w:rPr>
          <w:tab/>
        </w:r>
        <w:r w:rsidRPr="00916FB5">
          <w:rPr>
            <w:rFonts w:eastAsiaTheme="minorEastAsia"/>
            <w:szCs w:val="20"/>
            <w:lang w:eastAsia="x-none"/>
          </w:rPr>
          <w:t xml:space="preserve">System strength test:  The Facility shall be tested under multiple equivalent short circuit ratios, as described in the Dynamics Working Group Procedure Manual.  This tests the robustness of the model to varying system conditions. </w:t>
        </w:r>
      </w:ins>
    </w:p>
    <w:p w14:paraId="6F2EDBCA" w14:textId="77777777" w:rsidR="00916FB5" w:rsidRPr="00916FB5" w:rsidRDefault="00916FB5" w:rsidP="00916FB5">
      <w:pPr>
        <w:spacing w:after="240"/>
        <w:ind w:left="2160" w:hanging="720"/>
        <w:rPr>
          <w:ins w:id="424" w:author="Joint Sponsors" w:date="2025-03-20T12:19:00Z" w16du:dateUtc="2025-03-20T17:19:00Z"/>
          <w:rFonts w:eastAsiaTheme="minorEastAsia"/>
          <w:szCs w:val="20"/>
          <w:lang w:eastAsia="x-none"/>
        </w:rPr>
      </w:pPr>
      <w:ins w:id="425" w:author="Joint Sponsors" w:date="2025-03-20T12:19:00Z" w16du:dateUtc="2025-03-20T17:19:00Z">
        <w:r>
          <w:rPr>
            <w:rFonts w:eastAsiaTheme="minorEastAsia"/>
            <w:szCs w:val="20"/>
            <w:lang w:eastAsia="x-none"/>
          </w:rPr>
          <w:t>(vi)</w:t>
        </w:r>
        <w:r>
          <w:rPr>
            <w:rFonts w:eastAsiaTheme="minorEastAsia"/>
            <w:szCs w:val="20"/>
            <w:lang w:eastAsia="x-none"/>
          </w:rPr>
          <w:tab/>
        </w:r>
        <w:r w:rsidRPr="00916FB5">
          <w:rPr>
            <w:rFonts w:eastAsiaTheme="minorEastAsia"/>
            <w:szCs w:val="20"/>
            <w:lang w:eastAsia="x-none"/>
          </w:rPr>
          <w:t xml:space="preserve">Phase </w:t>
        </w:r>
        <w:proofErr w:type="gramStart"/>
        <w:r w:rsidRPr="00916FB5">
          <w:rPr>
            <w:rFonts w:eastAsiaTheme="minorEastAsia"/>
            <w:szCs w:val="20"/>
            <w:lang w:eastAsia="x-none"/>
          </w:rPr>
          <w:t>angle</w:t>
        </w:r>
        <w:proofErr w:type="gramEnd"/>
        <w:r w:rsidRPr="00916FB5">
          <w:rPr>
            <w:rFonts w:eastAsiaTheme="minorEastAsia"/>
            <w:szCs w:val="20"/>
            <w:lang w:eastAsia="x-none"/>
          </w:rPr>
          <w:t xml:space="preserve"> jump test:  A step change is applied to the phase angle. This tests the capability to maintain the voltage phasor and resistance to phase angle change.  The performance of this test will be assessed when operating within the inverter current limit. </w:t>
        </w:r>
      </w:ins>
    </w:p>
    <w:p w14:paraId="73B2D914" w14:textId="77777777" w:rsidR="00916FB5" w:rsidRPr="00916FB5" w:rsidRDefault="00916FB5" w:rsidP="00916FB5">
      <w:pPr>
        <w:spacing w:after="240"/>
        <w:ind w:left="2160" w:hanging="720"/>
        <w:rPr>
          <w:ins w:id="426" w:author="Joint Sponsors" w:date="2025-03-20T12:19:00Z" w16du:dateUtc="2025-03-20T17:19:00Z"/>
          <w:rFonts w:eastAsiaTheme="minorEastAsia"/>
          <w:szCs w:val="20"/>
          <w:lang w:eastAsia="x-none"/>
        </w:rPr>
      </w:pPr>
      <w:ins w:id="427" w:author="Joint Sponsors" w:date="2025-03-20T12:19:00Z" w16du:dateUtc="2025-03-20T17:19:00Z">
        <w:r>
          <w:rPr>
            <w:rFonts w:eastAsiaTheme="minorEastAsia"/>
            <w:szCs w:val="20"/>
            <w:lang w:eastAsia="x-none"/>
          </w:rPr>
          <w:lastRenderedPageBreak/>
          <w:t>(vii)</w:t>
        </w:r>
        <w:r>
          <w:rPr>
            <w:rFonts w:eastAsiaTheme="minorEastAsia"/>
            <w:szCs w:val="20"/>
            <w:lang w:eastAsia="x-none"/>
          </w:rPr>
          <w:tab/>
        </w:r>
        <w:r w:rsidRPr="00916FB5">
          <w:rPr>
            <w:rFonts w:eastAsiaTheme="minorEastAsia"/>
            <w:szCs w:val="20"/>
            <w:lang w:eastAsia="x-none"/>
          </w:rPr>
          <w:t>Loss of synchronous machine test:  This test confirms the performance of the Facility to maintain synchronism and voltage phasor after changes occur on the ERCOT Transmission System.  This test is not intended to require the Facility to operate reliably without connecting to the ERCOT Transmission Grid.</w:t>
        </w:r>
      </w:ins>
    </w:p>
    <w:p w14:paraId="31BA5179" w14:textId="77777777" w:rsidR="00800940" w:rsidRPr="00800940" w:rsidRDefault="00800940" w:rsidP="00800940">
      <w:pPr>
        <w:keepNext/>
        <w:tabs>
          <w:tab w:val="left" w:pos="900"/>
        </w:tabs>
        <w:spacing w:after="240"/>
        <w:outlineLvl w:val="1"/>
        <w:rPr>
          <w:ins w:id="428" w:author="Joint Sponsors" w:date="2025-03-20T12:22:00Z" w16du:dateUtc="2025-03-20T17:22:00Z"/>
          <w:rFonts w:eastAsiaTheme="minorEastAsia"/>
          <w:b/>
          <w:szCs w:val="20"/>
        </w:rPr>
      </w:pPr>
      <w:ins w:id="429" w:author="Joint Sponsors" w:date="2025-03-20T12:22:00Z" w16du:dateUtc="2025-03-20T17:22:00Z">
        <w:r w:rsidRPr="00800940">
          <w:rPr>
            <w:rFonts w:eastAsiaTheme="minorEastAsia"/>
            <w:b/>
            <w:szCs w:val="20"/>
          </w:rPr>
          <w:t>16.20    Resources Providing Advanced Grid Support Service</w:t>
        </w:r>
      </w:ins>
    </w:p>
    <w:p w14:paraId="4494E8C7" w14:textId="690E4185" w:rsidR="00800680" w:rsidRDefault="00800940" w:rsidP="0017433C">
      <w:pPr>
        <w:pStyle w:val="BodyTextNumbered"/>
        <w:spacing w:before="240"/>
        <w:rPr>
          <w:ins w:id="430" w:author="Joint Sponsors" w:date="2025-03-20T12:25:00Z" w16du:dateUtc="2025-03-20T17:25:00Z"/>
        </w:rPr>
      </w:pPr>
      <w:ins w:id="431" w:author="Joint Sponsors" w:date="2025-03-20T12:22:00Z" w16du:dateUtc="2025-03-20T17:22:00Z">
        <w:r>
          <w:t>(1)</w:t>
        </w:r>
        <w:r>
          <w:tab/>
        </w:r>
        <w:r w:rsidRPr="00800940">
          <w:t xml:space="preserve">Any Entity providing Advanced Grid Support Service </w:t>
        </w:r>
        <w:r>
          <w:t xml:space="preserve">(AGSS) </w:t>
        </w:r>
        <w:r w:rsidRPr="00800940">
          <w:t xml:space="preserve">must comply with all the requirements to become a Resource Entity under this Section and must sign a Standard Form Advanced Grid Support </w:t>
        </w:r>
        <w:proofErr w:type="spellStart"/>
        <w:r w:rsidRPr="00800940">
          <w:t>Support</w:t>
        </w:r>
        <w:proofErr w:type="spellEnd"/>
        <w:r w:rsidRPr="00800940">
          <w:t xml:space="preserve"> Agreement (Section 22, Attachment Q, Standard Form Advanced Grid Support Service Agreement).</w:t>
        </w:r>
      </w:ins>
    </w:p>
    <w:p w14:paraId="3AB47222" w14:textId="77777777" w:rsidR="0017433C" w:rsidRPr="00800940" w:rsidRDefault="0017433C" w:rsidP="0017433C">
      <w:pPr>
        <w:spacing w:before="2400"/>
        <w:jc w:val="center"/>
        <w:rPr>
          <w:ins w:id="432" w:author="Joint Sponsors" w:date="2025-03-20T12:25:00Z" w16du:dateUtc="2025-03-20T17:25:00Z"/>
          <w:b/>
          <w:sz w:val="36"/>
          <w:szCs w:val="36"/>
        </w:rPr>
      </w:pPr>
      <w:ins w:id="433" w:author="Joint Sponsors" w:date="2025-03-20T12:25:00Z" w16du:dateUtc="2025-03-20T17:25:00Z">
        <w:r w:rsidRPr="00800940">
          <w:rPr>
            <w:b/>
            <w:sz w:val="36"/>
          </w:rPr>
          <w:t>ERCOT Nodal Protocols</w:t>
        </w:r>
      </w:ins>
    </w:p>
    <w:p w14:paraId="378B4543" w14:textId="77777777" w:rsidR="0017433C" w:rsidRPr="00800940" w:rsidRDefault="0017433C" w:rsidP="0017433C">
      <w:pPr>
        <w:jc w:val="center"/>
        <w:rPr>
          <w:ins w:id="434" w:author="Joint Sponsors" w:date="2025-03-20T12:25:00Z" w16du:dateUtc="2025-03-20T17:25:00Z"/>
          <w:b/>
          <w:sz w:val="36"/>
        </w:rPr>
      </w:pPr>
    </w:p>
    <w:p w14:paraId="74ECFD0B" w14:textId="77777777" w:rsidR="0017433C" w:rsidRPr="00800940" w:rsidRDefault="0017433C" w:rsidP="0017433C">
      <w:pPr>
        <w:jc w:val="center"/>
        <w:rPr>
          <w:ins w:id="435" w:author="Joint Sponsors" w:date="2025-03-20T12:25:00Z" w16du:dateUtc="2025-03-20T17:25:00Z"/>
          <w:b/>
          <w:sz w:val="36"/>
        </w:rPr>
      </w:pPr>
      <w:ins w:id="436" w:author="Joint Sponsors" w:date="2025-03-20T12:25:00Z" w16du:dateUtc="2025-03-20T17:25:00Z">
        <w:r w:rsidRPr="00800940">
          <w:rPr>
            <w:b/>
            <w:sz w:val="36"/>
          </w:rPr>
          <w:t>Section 22</w:t>
        </w:r>
      </w:ins>
    </w:p>
    <w:p w14:paraId="42B489CE" w14:textId="77777777" w:rsidR="0017433C" w:rsidRPr="00800940" w:rsidRDefault="0017433C" w:rsidP="0017433C">
      <w:pPr>
        <w:jc w:val="center"/>
        <w:outlineLvl w:val="0"/>
        <w:rPr>
          <w:ins w:id="437" w:author="Joint Sponsors" w:date="2025-03-20T12:25:00Z" w16du:dateUtc="2025-03-20T17:25:00Z"/>
          <w:b/>
          <w:sz w:val="36"/>
          <w:szCs w:val="36"/>
        </w:rPr>
      </w:pPr>
    </w:p>
    <w:p w14:paraId="23177296" w14:textId="77777777" w:rsidR="0017433C" w:rsidRDefault="0017433C" w:rsidP="0017433C">
      <w:pPr>
        <w:jc w:val="center"/>
        <w:rPr>
          <w:ins w:id="438" w:author="Joint Sponsors" w:date="2025-03-20T12:25:00Z" w16du:dateUtc="2025-03-20T17:25:00Z"/>
          <w:b/>
          <w:sz w:val="36"/>
          <w:szCs w:val="36"/>
        </w:rPr>
      </w:pPr>
      <w:ins w:id="439" w:author="Joint Sponsors" w:date="2025-03-20T12:25:00Z" w16du:dateUtc="2025-03-20T17:25:00Z">
        <w:r w:rsidRPr="00800940">
          <w:rPr>
            <w:b/>
            <w:sz w:val="36"/>
            <w:szCs w:val="36"/>
          </w:rPr>
          <w:t xml:space="preserve">Attachment Q:  Standard Form </w:t>
        </w:r>
        <w:bookmarkStart w:id="440" w:name="_Hlk187334262"/>
        <w:r w:rsidRPr="00800940">
          <w:rPr>
            <w:b/>
            <w:sz w:val="36"/>
            <w:szCs w:val="36"/>
          </w:rPr>
          <w:t xml:space="preserve">Advanced Grid Support Service </w:t>
        </w:r>
        <w:bookmarkEnd w:id="440"/>
        <w:r w:rsidRPr="00800940">
          <w:rPr>
            <w:b/>
            <w:sz w:val="36"/>
            <w:szCs w:val="36"/>
          </w:rPr>
          <w:t>(AGSS) Agreement</w:t>
        </w:r>
      </w:ins>
    </w:p>
    <w:p w14:paraId="5593BAA9" w14:textId="77777777" w:rsidR="0017433C" w:rsidRDefault="0017433C" w:rsidP="0017433C">
      <w:pPr>
        <w:jc w:val="center"/>
        <w:rPr>
          <w:ins w:id="441" w:author="Joint Sponsors" w:date="2025-03-20T12:25:00Z" w16du:dateUtc="2025-03-20T17:25:00Z"/>
          <w:b/>
          <w:sz w:val="36"/>
          <w:szCs w:val="36"/>
        </w:rPr>
      </w:pPr>
    </w:p>
    <w:p w14:paraId="1F6CBAE4" w14:textId="77777777" w:rsidR="0017433C" w:rsidRPr="006267DB" w:rsidRDefault="0017433C" w:rsidP="0017433C">
      <w:pPr>
        <w:jc w:val="center"/>
        <w:outlineLvl w:val="0"/>
        <w:rPr>
          <w:ins w:id="442" w:author="Joint Sponsors" w:date="2025-03-20T12:25:00Z" w16du:dateUtc="2025-03-20T17:25:00Z"/>
          <w:b/>
        </w:rPr>
      </w:pPr>
      <w:ins w:id="443" w:author="Joint Sponsors" w:date="2025-03-20T12:25:00Z" w16du:dateUtc="2025-03-20T17:25:00Z">
        <w:r>
          <w:rPr>
            <w:b/>
          </w:rPr>
          <w:t>TBD</w:t>
        </w:r>
      </w:ins>
    </w:p>
    <w:p w14:paraId="294A79F9" w14:textId="77777777" w:rsidR="0017433C" w:rsidRPr="001D643B" w:rsidRDefault="0017433C" w:rsidP="0017433C">
      <w:pPr>
        <w:jc w:val="center"/>
        <w:outlineLvl w:val="0"/>
        <w:rPr>
          <w:ins w:id="444" w:author="Joint Sponsors" w:date="2025-03-20T12:25:00Z" w16du:dateUtc="2025-03-20T17:25:00Z"/>
          <w:bCs/>
        </w:rPr>
      </w:pPr>
    </w:p>
    <w:p w14:paraId="29360154" w14:textId="77777777" w:rsidR="0017433C" w:rsidRPr="001D643B" w:rsidRDefault="0017433C" w:rsidP="0017433C">
      <w:pPr>
        <w:jc w:val="center"/>
        <w:outlineLvl w:val="0"/>
        <w:rPr>
          <w:ins w:id="445" w:author="Joint Sponsors" w:date="2025-03-20T12:25:00Z" w16du:dateUtc="2025-03-20T17:25:00Z"/>
          <w:bCs/>
        </w:rPr>
      </w:pPr>
    </w:p>
    <w:p w14:paraId="17DDAC04" w14:textId="77777777" w:rsidR="0017433C" w:rsidRPr="001D643B" w:rsidRDefault="0017433C" w:rsidP="0017433C">
      <w:pPr>
        <w:jc w:val="center"/>
        <w:rPr>
          <w:ins w:id="446" w:author="Joint Sponsors" w:date="2025-03-20T12:25:00Z" w16du:dateUtc="2025-03-20T17:25:00Z"/>
          <w:bCs/>
        </w:rPr>
      </w:pPr>
      <w:ins w:id="447" w:author="Joint Sponsors" w:date="2025-03-20T12:25:00Z" w16du:dateUtc="2025-03-20T17:25:00Z">
        <w:r w:rsidRPr="001D643B">
          <w:rPr>
            <w:bCs/>
          </w:rPr>
          <w:t>Standard Form Advanced Grid Support Service (AGSS) Agreement</w:t>
        </w:r>
      </w:ins>
    </w:p>
    <w:p w14:paraId="2E1CC748" w14:textId="77777777" w:rsidR="0017433C" w:rsidRPr="001D643B" w:rsidRDefault="0017433C" w:rsidP="0017433C">
      <w:pPr>
        <w:jc w:val="center"/>
        <w:rPr>
          <w:ins w:id="448" w:author="Joint Sponsors" w:date="2025-03-20T12:25:00Z" w16du:dateUtc="2025-03-20T17:25:00Z"/>
          <w:bCs/>
        </w:rPr>
      </w:pPr>
      <w:ins w:id="449" w:author="Joint Sponsors" w:date="2025-03-20T12:25:00Z" w16du:dateUtc="2025-03-20T17:25:00Z">
        <w:r w:rsidRPr="001D643B">
          <w:rPr>
            <w:bCs/>
          </w:rPr>
          <w:t>Between</w:t>
        </w:r>
      </w:ins>
    </w:p>
    <w:p w14:paraId="2115E6FB" w14:textId="77777777" w:rsidR="0017433C" w:rsidRPr="001D643B" w:rsidRDefault="0017433C" w:rsidP="0017433C">
      <w:pPr>
        <w:jc w:val="center"/>
        <w:rPr>
          <w:ins w:id="450" w:author="Joint Sponsors" w:date="2025-03-20T12:25:00Z" w16du:dateUtc="2025-03-20T17:25:00Z"/>
          <w:bCs/>
          <w:u w:val="single"/>
        </w:rPr>
      </w:pPr>
      <w:ins w:id="451" w:author="Joint Sponsors" w:date="2025-03-20T12:25:00Z" w16du:dateUtc="2025-03-20T17:25:00Z">
        <w:r w:rsidRPr="001D643B">
          <w:rPr>
            <w:bCs/>
            <w:u w:val="single"/>
          </w:rPr>
          <w:fldChar w:fldCharType="begin">
            <w:ffData>
              <w:name w:val="Text1"/>
              <w:enabled/>
              <w:calcOnExit w:val="0"/>
              <w:textInput>
                <w:default w:val="Insert Participant"/>
              </w:textInput>
            </w:ffData>
          </w:fldChar>
        </w:r>
        <w:bookmarkStart w:id="452" w:name="Text1"/>
        <w:r w:rsidRPr="001D643B">
          <w:rPr>
            <w:bCs/>
            <w:u w:val="single"/>
          </w:rPr>
          <w:instrText xml:space="preserve"> FORMTEXT </w:instrText>
        </w:r>
        <w:r w:rsidRPr="001D643B">
          <w:rPr>
            <w:bCs/>
            <w:u w:val="single"/>
          </w:rPr>
        </w:r>
        <w:r w:rsidRPr="001D643B">
          <w:rPr>
            <w:bCs/>
            <w:u w:val="single"/>
          </w:rPr>
          <w:fldChar w:fldCharType="separate"/>
        </w:r>
        <w:r w:rsidRPr="001D643B">
          <w:rPr>
            <w:bCs/>
            <w:noProof/>
            <w:u w:val="single"/>
          </w:rPr>
          <w:t>Insert Participant</w:t>
        </w:r>
        <w:r w:rsidRPr="001D643B">
          <w:rPr>
            <w:bCs/>
            <w:u w:val="single"/>
          </w:rPr>
          <w:fldChar w:fldCharType="end"/>
        </w:r>
        <w:bookmarkEnd w:id="452"/>
      </w:ins>
    </w:p>
    <w:p w14:paraId="604AEC25" w14:textId="77777777" w:rsidR="0017433C" w:rsidRPr="001D643B" w:rsidRDefault="0017433C" w:rsidP="0017433C">
      <w:pPr>
        <w:jc w:val="center"/>
        <w:rPr>
          <w:ins w:id="453" w:author="Joint Sponsors" w:date="2025-03-20T12:25:00Z" w16du:dateUtc="2025-03-20T17:25:00Z"/>
          <w:bCs/>
        </w:rPr>
      </w:pPr>
      <w:ins w:id="454" w:author="Joint Sponsors" w:date="2025-03-20T12:25:00Z" w16du:dateUtc="2025-03-20T17:25:00Z">
        <w:r w:rsidRPr="001D643B">
          <w:rPr>
            <w:bCs/>
          </w:rPr>
          <w:t>and</w:t>
        </w:r>
      </w:ins>
    </w:p>
    <w:p w14:paraId="355233CA" w14:textId="77777777" w:rsidR="0017433C" w:rsidRPr="001D643B" w:rsidRDefault="0017433C" w:rsidP="0017433C">
      <w:pPr>
        <w:spacing w:after="240"/>
        <w:jc w:val="center"/>
        <w:rPr>
          <w:ins w:id="455" w:author="Joint Sponsors" w:date="2025-03-20T12:25:00Z" w16du:dateUtc="2025-03-20T17:25:00Z"/>
          <w:bCs/>
        </w:rPr>
      </w:pPr>
      <w:ins w:id="456" w:author="Joint Sponsors" w:date="2025-03-20T12:25:00Z" w16du:dateUtc="2025-03-20T17:25:00Z">
        <w:r w:rsidRPr="001D643B">
          <w:rPr>
            <w:bCs/>
          </w:rPr>
          <w:t>Electric Reliability Council of Texas, Inc.</w:t>
        </w:r>
      </w:ins>
    </w:p>
    <w:p w14:paraId="2D9998E3" w14:textId="77777777" w:rsidR="0017433C" w:rsidRPr="001D643B" w:rsidRDefault="0017433C" w:rsidP="0017433C">
      <w:pPr>
        <w:spacing w:after="240"/>
        <w:jc w:val="both"/>
        <w:rPr>
          <w:ins w:id="457" w:author="Joint Sponsors" w:date="2025-03-20T12:25:00Z" w16du:dateUtc="2025-03-20T17:25:00Z"/>
          <w:bCs/>
        </w:rPr>
      </w:pPr>
      <w:ins w:id="458" w:author="Joint Sponsors" w:date="2025-03-20T12:25:00Z" w16du:dateUtc="2025-03-20T17:25:00Z">
        <w:r w:rsidRPr="001D643B">
          <w:rPr>
            <w:bCs/>
          </w:rPr>
          <w:tab/>
          <w:t xml:space="preserve">This </w:t>
        </w:r>
        <w:r w:rsidRPr="00C2337B">
          <w:rPr>
            <w:bCs/>
          </w:rPr>
          <w:t xml:space="preserve">Advanced Grid Support Service </w:t>
        </w:r>
        <w:r w:rsidRPr="001D643B">
          <w:rPr>
            <w:bCs/>
          </w:rPr>
          <w:t xml:space="preserve">Agreement (“Agreement”), effective as of _________ </w:t>
        </w:r>
        <w:proofErr w:type="spellStart"/>
        <w:r w:rsidRPr="001D643B">
          <w:rPr>
            <w:bCs/>
          </w:rPr>
          <w:t>of</w:t>
        </w:r>
        <w:proofErr w:type="spellEnd"/>
        <w:r w:rsidRPr="001D643B">
          <w:rPr>
            <w:bCs/>
          </w:rPr>
          <w:t xml:space="preserve"> _____________, ___________ (“Effective Date”), is entered into by and between </w:t>
        </w:r>
        <w:r w:rsidRPr="001D643B">
          <w:rPr>
            <w:bCs/>
          </w:rPr>
          <w:fldChar w:fldCharType="begin">
            <w:ffData>
              <w:name w:val="Text2"/>
              <w:enabled/>
              <w:calcOnExit w:val="0"/>
              <w:textInput>
                <w:default w:val="Insert Participant"/>
              </w:textInput>
            </w:ffData>
          </w:fldChar>
        </w:r>
        <w:bookmarkStart w:id="459" w:name="Text2"/>
        <w:r w:rsidRPr="001D643B">
          <w:rPr>
            <w:bCs/>
          </w:rPr>
          <w:instrText xml:space="preserve"> FORMTEXT </w:instrText>
        </w:r>
        <w:r w:rsidRPr="001D643B">
          <w:rPr>
            <w:bCs/>
          </w:rPr>
        </w:r>
        <w:r w:rsidRPr="001D643B">
          <w:rPr>
            <w:bCs/>
          </w:rPr>
          <w:fldChar w:fldCharType="separate"/>
        </w:r>
        <w:r w:rsidRPr="001D643B">
          <w:rPr>
            <w:bCs/>
            <w:noProof/>
          </w:rPr>
          <w:t>Insert Participant</w:t>
        </w:r>
        <w:r w:rsidRPr="001D643B">
          <w:rPr>
            <w:bCs/>
          </w:rPr>
          <w:fldChar w:fldCharType="end"/>
        </w:r>
        <w:bookmarkEnd w:id="459"/>
        <w:r w:rsidRPr="001D643B">
          <w:rPr>
            <w:bCs/>
          </w:rPr>
          <w:t xml:space="preserve">, a </w:t>
        </w:r>
        <w:r w:rsidRPr="001D643B">
          <w:rPr>
            <w:bCs/>
          </w:rPr>
          <w:fldChar w:fldCharType="begin">
            <w:ffData>
              <w:name w:val="Text3"/>
              <w:enabled/>
              <w:calcOnExit w:val="0"/>
              <w:textInput>
                <w:default w:val="[Insert State of Registration and Entity type]"/>
              </w:textInput>
            </w:ffData>
          </w:fldChar>
        </w:r>
        <w:bookmarkStart w:id="460" w:name="Text3"/>
        <w:r w:rsidRPr="001D643B">
          <w:rPr>
            <w:bCs/>
          </w:rPr>
          <w:instrText xml:space="preserve"> FORMTEXT </w:instrText>
        </w:r>
        <w:r w:rsidRPr="001D643B">
          <w:rPr>
            <w:bCs/>
          </w:rPr>
        </w:r>
        <w:r w:rsidRPr="001D643B">
          <w:rPr>
            <w:bCs/>
          </w:rPr>
          <w:fldChar w:fldCharType="separate"/>
        </w:r>
        <w:r w:rsidRPr="001D643B">
          <w:rPr>
            <w:bCs/>
            <w:noProof/>
          </w:rPr>
          <w:t>[Insert State of Registration and Entity type]</w:t>
        </w:r>
        <w:r w:rsidRPr="001D643B">
          <w:rPr>
            <w:bCs/>
          </w:rPr>
          <w:fldChar w:fldCharType="end"/>
        </w:r>
        <w:bookmarkEnd w:id="460"/>
        <w:r w:rsidRPr="001D643B">
          <w:rPr>
            <w:bCs/>
          </w:rPr>
          <w:t xml:space="preserve"> (“Participant”) and Electric Reliability Council of Texas, Inc., a Texas non-profit corporation (“ERCOT”).</w:t>
        </w:r>
      </w:ins>
    </w:p>
    <w:p w14:paraId="788B0165" w14:textId="77777777" w:rsidR="0017433C" w:rsidRPr="001D643B" w:rsidRDefault="0017433C" w:rsidP="0017433C">
      <w:pPr>
        <w:spacing w:after="240"/>
        <w:jc w:val="center"/>
        <w:rPr>
          <w:ins w:id="461" w:author="Joint Sponsors" w:date="2025-03-20T12:25:00Z" w16du:dateUtc="2025-03-20T17:25:00Z"/>
          <w:bCs/>
          <w:u w:val="single"/>
        </w:rPr>
      </w:pPr>
      <w:ins w:id="462" w:author="Joint Sponsors" w:date="2025-03-20T12:25:00Z" w16du:dateUtc="2025-03-20T17:25:00Z">
        <w:r w:rsidRPr="001D643B">
          <w:rPr>
            <w:bCs/>
            <w:u w:val="single"/>
          </w:rPr>
          <w:t>Recitals</w:t>
        </w:r>
      </w:ins>
    </w:p>
    <w:p w14:paraId="07C18418" w14:textId="77777777" w:rsidR="0017433C" w:rsidRPr="001D643B" w:rsidRDefault="0017433C" w:rsidP="0017433C">
      <w:pPr>
        <w:spacing w:after="240"/>
        <w:jc w:val="both"/>
        <w:rPr>
          <w:ins w:id="463" w:author="Joint Sponsors" w:date="2025-03-20T12:25:00Z" w16du:dateUtc="2025-03-20T17:25:00Z"/>
          <w:bCs/>
        </w:rPr>
      </w:pPr>
      <w:ins w:id="464" w:author="Joint Sponsors" w:date="2025-03-20T12:25:00Z" w16du:dateUtc="2025-03-20T17:25:00Z">
        <w:r w:rsidRPr="001D643B">
          <w:rPr>
            <w:bCs/>
          </w:rPr>
          <w:lastRenderedPageBreak/>
          <w:t>WHEREAS:</w:t>
        </w:r>
      </w:ins>
    </w:p>
    <w:p w14:paraId="25F53EB3" w14:textId="77777777" w:rsidR="0017433C" w:rsidRPr="001D643B" w:rsidRDefault="0017433C" w:rsidP="0017433C">
      <w:pPr>
        <w:spacing w:after="240"/>
        <w:ind w:left="720" w:hanging="720"/>
        <w:jc w:val="both"/>
        <w:rPr>
          <w:ins w:id="465" w:author="Joint Sponsors" w:date="2025-03-20T12:25:00Z" w16du:dateUtc="2025-03-20T17:25:00Z"/>
          <w:bCs/>
          <w:szCs w:val="20"/>
        </w:rPr>
      </w:pPr>
      <w:ins w:id="466" w:author="Joint Sponsors" w:date="2025-03-20T12:25:00Z" w16du:dateUtc="2025-03-20T17:25:00Z">
        <w:r w:rsidRPr="001D643B">
          <w:rPr>
            <w:bCs/>
            <w:szCs w:val="20"/>
          </w:rPr>
          <w:t>A.</w:t>
        </w:r>
        <w:r w:rsidRPr="001D643B">
          <w:rPr>
            <w:bCs/>
            <w:szCs w:val="20"/>
          </w:rPr>
          <w:tab/>
          <w:t>Participant is a Resource Entity as defined in the ERCOT Protocols, and Participant intends to provide Advanced Grid Support Service (AGSS)</w:t>
        </w:r>
      </w:ins>
    </w:p>
    <w:p w14:paraId="4C73126C" w14:textId="77777777" w:rsidR="0017433C" w:rsidRPr="001D643B" w:rsidRDefault="0017433C" w:rsidP="0017433C">
      <w:pPr>
        <w:spacing w:after="240"/>
        <w:ind w:left="720" w:hanging="720"/>
        <w:jc w:val="both"/>
        <w:rPr>
          <w:ins w:id="467" w:author="Joint Sponsors" w:date="2025-03-20T12:25:00Z" w16du:dateUtc="2025-03-20T17:25:00Z"/>
          <w:bCs/>
          <w:szCs w:val="20"/>
        </w:rPr>
      </w:pPr>
      <w:ins w:id="468" w:author="Joint Sponsors" w:date="2025-03-20T12:25:00Z" w16du:dateUtc="2025-03-20T17:25:00Z">
        <w:r w:rsidRPr="001D643B">
          <w:rPr>
            <w:bCs/>
            <w:szCs w:val="20"/>
          </w:rPr>
          <w:t>B.</w:t>
        </w:r>
        <w:r w:rsidRPr="001D643B">
          <w:rPr>
            <w:bCs/>
            <w:szCs w:val="20"/>
          </w:rPr>
          <w:tab/>
          <w:t xml:space="preserve">ERCOT is the Independent Organization certified under the Public Utility Regulatory Act, </w:t>
        </w:r>
        <w:r w:rsidRPr="001D643B">
          <w:rPr>
            <w:bCs/>
            <w:smallCaps/>
            <w:szCs w:val="20"/>
          </w:rPr>
          <w:t>Tex. Util. Code Ann</w:t>
        </w:r>
        <w:r w:rsidRPr="001D643B">
          <w:rPr>
            <w:bCs/>
            <w:szCs w:val="20"/>
          </w:rPr>
          <w:t>. § 39.151 (Vernon 1998 &amp; Supp. 2007) (PURA) for the ERCOT Region; and</w:t>
        </w:r>
      </w:ins>
    </w:p>
    <w:p w14:paraId="75969851" w14:textId="77777777" w:rsidR="0017433C" w:rsidRPr="001D643B" w:rsidRDefault="0017433C" w:rsidP="0017433C">
      <w:pPr>
        <w:spacing w:after="240"/>
        <w:ind w:left="720" w:hanging="720"/>
        <w:jc w:val="both"/>
        <w:rPr>
          <w:ins w:id="469" w:author="Joint Sponsors" w:date="2025-03-20T12:25:00Z" w16du:dateUtc="2025-03-20T17:25:00Z"/>
          <w:bCs/>
          <w:szCs w:val="20"/>
        </w:rPr>
      </w:pPr>
      <w:ins w:id="470" w:author="Joint Sponsors" w:date="2025-03-20T12:25:00Z" w16du:dateUtc="2025-03-20T17:25:00Z">
        <w:r w:rsidRPr="001D643B">
          <w:rPr>
            <w:bCs/>
            <w:szCs w:val="20"/>
          </w:rPr>
          <w:t>C.</w:t>
        </w:r>
        <w:r w:rsidRPr="001D643B">
          <w:rPr>
            <w:bCs/>
            <w:szCs w:val="20"/>
          </w:rPr>
          <w:tab/>
          <w:t xml:space="preserve">The Parties enter into this Agreement </w:t>
        </w:r>
        <w:proofErr w:type="gramStart"/>
        <w:r w:rsidRPr="001D643B">
          <w:rPr>
            <w:bCs/>
            <w:szCs w:val="20"/>
          </w:rPr>
          <w:t>in order to</w:t>
        </w:r>
        <w:proofErr w:type="gramEnd"/>
        <w:r w:rsidRPr="001D643B">
          <w:rPr>
            <w:bCs/>
            <w:szCs w:val="20"/>
          </w:rPr>
          <w:t xml:space="preserve"> establish the terms and conditions by which ERCOT and Participant will discharge their respective duties and responsibilities under the ERCOT Protocols.</w:t>
        </w:r>
      </w:ins>
    </w:p>
    <w:p w14:paraId="2D5E4886" w14:textId="77777777" w:rsidR="0017433C" w:rsidRPr="001D643B" w:rsidRDefault="0017433C" w:rsidP="0017433C">
      <w:pPr>
        <w:spacing w:after="240"/>
        <w:jc w:val="center"/>
        <w:rPr>
          <w:ins w:id="471" w:author="Joint Sponsors" w:date="2025-03-20T12:25:00Z" w16du:dateUtc="2025-03-20T17:25:00Z"/>
          <w:bCs/>
          <w:u w:val="single"/>
        </w:rPr>
      </w:pPr>
      <w:ins w:id="472" w:author="Joint Sponsors" w:date="2025-03-20T12:25:00Z" w16du:dateUtc="2025-03-20T17:25:00Z">
        <w:r w:rsidRPr="001D643B">
          <w:rPr>
            <w:bCs/>
            <w:u w:val="single"/>
          </w:rPr>
          <w:t>Agreements</w:t>
        </w:r>
      </w:ins>
    </w:p>
    <w:p w14:paraId="15110224" w14:textId="77777777" w:rsidR="0017433C" w:rsidRPr="001D643B" w:rsidRDefault="0017433C" w:rsidP="0017433C">
      <w:pPr>
        <w:spacing w:after="240"/>
        <w:jc w:val="both"/>
        <w:rPr>
          <w:ins w:id="473" w:author="Joint Sponsors" w:date="2025-03-20T12:25:00Z" w16du:dateUtc="2025-03-20T17:25:00Z"/>
          <w:bCs/>
        </w:rPr>
      </w:pPr>
      <w:ins w:id="474" w:author="Joint Sponsors" w:date="2025-03-20T12:25:00Z" w16du:dateUtc="2025-03-20T17:25:00Z">
        <w:r w:rsidRPr="001D643B">
          <w:rPr>
            <w:bCs/>
          </w:rPr>
          <w:t>NOW, THEREFORE, in consideration of the mutual covenants and promises contained herein, ERCOT and Participant (the “Parties”) hereby agree as follows:</w:t>
        </w:r>
      </w:ins>
    </w:p>
    <w:p w14:paraId="488BE12A" w14:textId="77777777" w:rsidR="0017433C" w:rsidRPr="001D643B" w:rsidRDefault="0017433C" w:rsidP="0017433C">
      <w:pPr>
        <w:spacing w:before="120" w:after="120"/>
        <w:jc w:val="both"/>
        <w:rPr>
          <w:ins w:id="475" w:author="Joint Sponsors" w:date="2025-03-20T12:25:00Z" w16du:dateUtc="2025-03-20T17:25:00Z"/>
          <w:bCs/>
          <w:u w:val="single"/>
        </w:rPr>
      </w:pPr>
      <w:ins w:id="476" w:author="Joint Sponsors" w:date="2025-03-20T12:25:00Z" w16du:dateUtc="2025-03-20T17:25:00Z">
        <w:r w:rsidRPr="001D643B">
          <w:rPr>
            <w:bCs/>
            <w:u w:val="single"/>
          </w:rPr>
          <w:t>Section 1. Resource-Specific Terms.</w:t>
        </w:r>
      </w:ins>
    </w:p>
    <w:p w14:paraId="3949EA0A" w14:textId="77777777" w:rsidR="0017433C" w:rsidRPr="001D643B" w:rsidRDefault="0017433C" w:rsidP="0017433C">
      <w:pPr>
        <w:spacing w:before="120" w:after="120"/>
        <w:ind w:left="720" w:hanging="720"/>
        <w:jc w:val="both"/>
        <w:rPr>
          <w:ins w:id="477" w:author="Joint Sponsors" w:date="2025-03-20T12:25:00Z" w16du:dateUtc="2025-03-20T17:25:00Z"/>
          <w:bCs/>
          <w:szCs w:val="20"/>
        </w:rPr>
      </w:pPr>
      <w:ins w:id="478" w:author="Joint Sponsors" w:date="2025-03-20T12:25:00Z" w16du:dateUtc="2025-03-20T17:25:00Z">
        <w:r w:rsidRPr="001D643B">
          <w:rPr>
            <w:bCs/>
            <w:szCs w:val="20"/>
          </w:rPr>
          <w:t>A.</w:t>
        </w:r>
        <w:r w:rsidRPr="001D643B">
          <w:rPr>
            <w:bCs/>
            <w:szCs w:val="20"/>
          </w:rPr>
          <w:tab/>
          <w:t xml:space="preserve">Start Date: ____________________. </w:t>
        </w:r>
      </w:ins>
    </w:p>
    <w:p w14:paraId="63A45D0B" w14:textId="77777777" w:rsidR="0017433C" w:rsidRPr="001D643B" w:rsidRDefault="0017433C" w:rsidP="0017433C">
      <w:pPr>
        <w:spacing w:before="120" w:after="120"/>
        <w:ind w:left="720" w:hanging="720"/>
        <w:jc w:val="both"/>
        <w:rPr>
          <w:ins w:id="479" w:author="Joint Sponsors" w:date="2025-03-20T12:25:00Z" w16du:dateUtc="2025-03-20T17:25:00Z"/>
          <w:bCs/>
          <w:szCs w:val="20"/>
        </w:rPr>
      </w:pPr>
      <w:ins w:id="480" w:author="Joint Sponsors" w:date="2025-03-20T12:25:00Z" w16du:dateUtc="2025-03-20T17:25:00Z">
        <w:r w:rsidRPr="001D643B">
          <w:rPr>
            <w:bCs/>
            <w:szCs w:val="20"/>
          </w:rPr>
          <w:t>B.</w:t>
        </w:r>
        <w:r w:rsidRPr="001D643B">
          <w:rPr>
            <w:bCs/>
            <w:szCs w:val="20"/>
          </w:rPr>
          <w:tab/>
          <w:t>Advanced Grid Capable Resource</w:t>
        </w:r>
      </w:ins>
    </w:p>
    <w:p w14:paraId="33925FEA" w14:textId="77777777" w:rsidR="0017433C" w:rsidRPr="001D643B" w:rsidRDefault="0017433C" w:rsidP="0017433C">
      <w:pPr>
        <w:spacing w:before="120" w:after="120"/>
        <w:ind w:left="1440" w:hanging="720"/>
        <w:jc w:val="both"/>
        <w:rPr>
          <w:ins w:id="481" w:author="Joint Sponsors" w:date="2025-03-20T12:25:00Z" w16du:dateUtc="2025-03-20T17:25:00Z"/>
          <w:bCs/>
          <w:szCs w:val="20"/>
        </w:rPr>
      </w:pPr>
      <w:ins w:id="482" w:author="Joint Sponsors" w:date="2025-03-20T12:25:00Z" w16du:dateUtc="2025-03-20T17:25:00Z">
        <w:r w:rsidRPr="001D643B">
          <w:rPr>
            <w:bCs/>
            <w:szCs w:val="20"/>
          </w:rPr>
          <w:t>(1)</w:t>
        </w:r>
        <w:r w:rsidRPr="001D643B">
          <w:rPr>
            <w:bCs/>
            <w:szCs w:val="20"/>
          </w:rPr>
          <w:tab/>
          <w:t>Description of Advanced Grid Capable Resource [including location, number of inverters, metering scheme, etc.]:</w:t>
        </w:r>
      </w:ins>
    </w:p>
    <w:p w14:paraId="11766396" w14:textId="77777777" w:rsidR="0017433C" w:rsidRPr="001D643B" w:rsidRDefault="0017433C" w:rsidP="0017433C">
      <w:pPr>
        <w:spacing w:before="120" w:after="120"/>
        <w:ind w:left="1440" w:hanging="720"/>
        <w:jc w:val="both"/>
        <w:rPr>
          <w:ins w:id="483" w:author="Joint Sponsors" w:date="2025-03-20T12:25:00Z" w16du:dateUtc="2025-03-20T17:25:00Z"/>
          <w:bCs/>
          <w:szCs w:val="20"/>
        </w:rPr>
      </w:pPr>
      <w:ins w:id="484" w:author="Joint Sponsors" w:date="2025-03-20T12:25:00Z" w16du:dateUtc="2025-03-20T17:25:00Z">
        <w:r w:rsidRPr="001D643B">
          <w:rPr>
            <w:bCs/>
            <w:szCs w:val="20"/>
          </w:rPr>
          <w:t>________________________________________________________________________________________________________________, as described in more detail on Exhibit 1.</w:t>
        </w:r>
      </w:ins>
    </w:p>
    <w:p w14:paraId="05D7213A" w14:textId="77777777" w:rsidR="0017433C" w:rsidRPr="001D643B" w:rsidRDefault="0017433C" w:rsidP="0017433C">
      <w:pPr>
        <w:spacing w:before="120" w:after="120"/>
        <w:ind w:left="1440" w:hanging="720"/>
        <w:jc w:val="both"/>
        <w:rPr>
          <w:ins w:id="485" w:author="Joint Sponsors" w:date="2025-03-20T12:25:00Z" w16du:dateUtc="2025-03-20T17:25:00Z"/>
          <w:bCs/>
          <w:szCs w:val="20"/>
        </w:rPr>
      </w:pPr>
      <w:ins w:id="486" w:author="Joint Sponsors" w:date="2025-03-20T12:25:00Z" w16du:dateUtc="2025-03-20T17:25:00Z">
        <w:r w:rsidRPr="001D643B">
          <w:rPr>
            <w:bCs/>
            <w:szCs w:val="20"/>
          </w:rPr>
          <w:t>(2)</w:t>
        </w:r>
        <w:r w:rsidRPr="001D643B">
          <w:rPr>
            <w:bCs/>
            <w:szCs w:val="20"/>
          </w:rPr>
          <w:tab/>
          <w:t>Nameplate Capacity in MW: _____</w:t>
        </w:r>
      </w:ins>
    </w:p>
    <w:p w14:paraId="2922563C" w14:textId="77777777" w:rsidR="0017433C" w:rsidRPr="001D643B" w:rsidRDefault="0017433C" w:rsidP="0017433C">
      <w:pPr>
        <w:spacing w:before="120" w:after="120"/>
        <w:ind w:left="1440" w:hanging="720"/>
        <w:jc w:val="both"/>
        <w:rPr>
          <w:ins w:id="487" w:author="Joint Sponsors" w:date="2025-03-20T12:25:00Z" w16du:dateUtc="2025-03-20T17:25:00Z"/>
          <w:bCs/>
          <w:szCs w:val="20"/>
        </w:rPr>
      </w:pPr>
      <w:ins w:id="488" w:author="Joint Sponsors" w:date="2025-03-20T12:25:00Z" w16du:dateUtc="2025-03-20T17:25:00Z">
        <w:r w:rsidRPr="001D643B">
          <w:rPr>
            <w:bCs/>
            <w:szCs w:val="20"/>
          </w:rPr>
          <w:t>(3)</w:t>
        </w:r>
        <w:r w:rsidRPr="001D643B">
          <w:rPr>
            <w:bCs/>
            <w:szCs w:val="20"/>
          </w:rPr>
          <w:tab/>
          <w:t>Delivery Point: ____________________________</w:t>
        </w:r>
      </w:ins>
    </w:p>
    <w:p w14:paraId="2552FD10" w14:textId="77777777" w:rsidR="0017433C" w:rsidRPr="001D643B" w:rsidRDefault="0017433C" w:rsidP="0017433C">
      <w:pPr>
        <w:spacing w:before="120" w:after="120"/>
        <w:ind w:left="1440" w:hanging="720"/>
        <w:jc w:val="both"/>
        <w:rPr>
          <w:ins w:id="489" w:author="Joint Sponsors" w:date="2025-03-20T12:25:00Z" w16du:dateUtc="2025-03-20T17:25:00Z"/>
          <w:bCs/>
          <w:szCs w:val="20"/>
        </w:rPr>
      </w:pPr>
      <w:ins w:id="490" w:author="Joint Sponsors" w:date="2025-03-20T12:25:00Z" w16du:dateUtc="2025-03-20T17:25:00Z">
        <w:r w:rsidRPr="001D643B">
          <w:rPr>
            <w:bCs/>
            <w:szCs w:val="20"/>
          </w:rPr>
          <w:t>(4)</w:t>
        </w:r>
        <w:r w:rsidRPr="001D643B">
          <w:rPr>
            <w:bCs/>
            <w:szCs w:val="20"/>
          </w:rPr>
          <w:tab/>
          <w:t>Revenue Meter Location (use Resource IDs): __________________________</w:t>
        </w:r>
      </w:ins>
    </w:p>
    <w:p w14:paraId="7BC30A4D" w14:textId="77777777" w:rsidR="0017433C" w:rsidRPr="001D643B" w:rsidRDefault="0017433C" w:rsidP="0017433C">
      <w:pPr>
        <w:spacing w:before="120" w:after="120"/>
        <w:ind w:left="720" w:hanging="720"/>
        <w:jc w:val="both"/>
        <w:rPr>
          <w:ins w:id="491" w:author="Joint Sponsors" w:date="2025-03-20T12:25:00Z" w16du:dateUtc="2025-03-20T17:25:00Z"/>
          <w:bCs/>
          <w:szCs w:val="20"/>
        </w:rPr>
      </w:pPr>
      <w:ins w:id="492" w:author="Joint Sponsors" w:date="2025-03-20T12:25:00Z" w16du:dateUtc="2025-03-20T17:25:00Z">
        <w:r w:rsidRPr="001D643B">
          <w:rPr>
            <w:bCs/>
            <w:szCs w:val="20"/>
          </w:rPr>
          <w:t>C.</w:t>
        </w:r>
        <w:r w:rsidRPr="001D643B">
          <w:rPr>
            <w:bCs/>
            <w:szCs w:val="20"/>
          </w:rPr>
          <w:tab/>
          <w:t>Price:</w:t>
        </w:r>
      </w:ins>
    </w:p>
    <w:p w14:paraId="046F34B9" w14:textId="77777777" w:rsidR="0017433C" w:rsidRPr="001D643B" w:rsidRDefault="0017433C" w:rsidP="0017433C">
      <w:pPr>
        <w:spacing w:before="120" w:after="120"/>
        <w:ind w:left="1440" w:hanging="720"/>
        <w:jc w:val="both"/>
        <w:rPr>
          <w:ins w:id="493" w:author="Joint Sponsors" w:date="2025-03-20T12:25:00Z" w16du:dateUtc="2025-03-20T17:25:00Z"/>
          <w:bCs/>
          <w:szCs w:val="20"/>
        </w:rPr>
      </w:pPr>
      <w:ins w:id="494" w:author="Joint Sponsors" w:date="2025-03-20T12:25:00Z" w16du:dateUtc="2025-03-20T17:25:00Z">
        <w:r w:rsidRPr="001D643B">
          <w:rPr>
            <w:bCs/>
            <w:szCs w:val="20"/>
          </w:rPr>
          <w:t>Hourly Availability Price: $________ per hour</w:t>
        </w:r>
      </w:ins>
    </w:p>
    <w:p w14:paraId="39463D5A" w14:textId="77777777" w:rsidR="0017433C" w:rsidRPr="001D643B" w:rsidRDefault="0017433C" w:rsidP="0017433C">
      <w:pPr>
        <w:spacing w:before="120" w:after="120"/>
        <w:ind w:left="720" w:hanging="720"/>
        <w:jc w:val="both"/>
        <w:rPr>
          <w:ins w:id="495" w:author="Joint Sponsors" w:date="2025-03-20T12:25:00Z" w16du:dateUtc="2025-03-20T17:25:00Z"/>
          <w:bCs/>
          <w:szCs w:val="20"/>
        </w:rPr>
      </w:pPr>
      <w:ins w:id="496" w:author="Joint Sponsors" w:date="2025-03-20T12:25:00Z" w16du:dateUtc="2025-03-20T17:25:00Z">
        <w:r w:rsidRPr="001D643B">
          <w:rPr>
            <w:bCs/>
            <w:szCs w:val="20"/>
          </w:rPr>
          <w:t>D.</w:t>
        </w:r>
        <w:r w:rsidRPr="001D643B">
          <w:rPr>
            <w:bCs/>
            <w:szCs w:val="20"/>
          </w:rPr>
          <w:tab/>
        </w:r>
        <w:r w:rsidRPr="001D643B">
          <w:rPr>
            <w:bCs/>
            <w:szCs w:val="20"/>
            <w:u w:val="single"/>
          </w:rPr>
          <w:t>Notice.</w:t>
        </w:r>
        <w:r w:rsidRPr="001D643B">
          <w:rPr>
            <w:bCs/>
            <w:szCs w:val="20"/>
          </w:rPr>
          <w:t xml:space="preserve">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w:t>
        </w:r>
      </w:ins>
    </w:p>
    <w:p w14:paraId="56AC7C9C" w14:textId="77777777" w:rsidR="0017433C" w:rsidRPr="001D643B" w:rsidRDefault="0017433C" w:rsidP="0017433C">
      <w:pPr>
        <w:spacing w:after="240"/>
        <w:ind w:left="720"/>
        <w:jc w:val="both"/>
        <w:rPr>
          <w:ins w:id="497" w:author="Joint Sponsors" w:date="2025-03-20T12:25:00Z" w16du:dateUtc="2025-03-20T17:25:00Z"/>
          <w:bCs/>
          <w:szCs w:val="20"/>
        </w:rPr>
      </w:pPr>
      <w:ins w:id="498" w:author="Joint Sponsors" w:date="2025-03-20T12:25:00Z" w16du:dateUtc="2025-03-20T17:25:00Z">
        <w:r w:rsidRPr="001D643B">
          <w:rPr>
            <w:bCs/>
            <w:szCs w:val="20"/>
          </w:rPr>
          <w:t>If to ERCOT:</w:t>
        </w:r>
      </w:ins>
    </w:p>
    <w:p w14:paraId="3235617C" w14:textId="77777777" w:rsidR="0017433C" w:rsidRPr="001D643B" w:rsidRDefault="0017433C" w:rsidP="0017433C">
      <w:pPr>
        <w:tabs>
          <w:tab w:val="left" w:pos="2160"/>
        </w:tabs>
        <w:spacing w:after="240"/>
        <w:ind w:left="720"/>
        <w:contextualSpacing/>
        <w:jc w:val="both"/>
        <w:rPr>
          <w:ins w:id="499" w:author="Joint Sponsors" w:date="2025-03-20T12:25:00Z" w16du:dateUtc="2025-03-20T17:25:00Z"/>
          <w:bCs/>
          <w:iCs/>
          <w:szCs w:val="20"/>
        </w:rPr>
      </w:pPr>
      <w:ins w:id="500" w:author="Joint Sponsors" w:date="2025-03-20T12:25:00Z" w16du:dateUtc="2025-03-20T17:25:00Z">
        <w:r w:rsidRPr="001D643B">
          <w:rPr>
            <w:bCs/>
            <w:iCs/>
            <w:szCs w:val="20"/>
          </w:rPr>
          <w:t>Electric Reliability Council of Texas, Inc.</w:t>
        </w:r>
      </w:ins>
    </w:p>
    <w:p w14:paraId="44E9B2B4" w14:textId="77777777" w:rsidR="0017433C" w:rsidRPr="001D643B" w:rsidRDefault="0017433C" w:rsidP="0017433C">
      <w:pPr>
        <w:tabs>
          <w:tab w:val="left" w:pos="2160"/>
        </w:tabs>
        <w:spacing w:after="240"/>
        <w:ind w:firstLine="720"/>
        <w:contextualSpacing/>
        <w:jc w:val="both"/>
        <w:rPr>
          <w:ins w:id="501" w:author="Joint Sponsors" w:date="2025-03-20T12:25:00Z" w16du:dateUtc="2025-03-20T17:25:00Z"/>
          <w:bCs/>
          <w:iCs/>
          <w:szCs w:val="20"/>
        </w:rPr>
      </w:pPr>
      <w:ins w:id="502" w:author="Joint Sponsors" w:date="2025-03-20T12:25:00Z" w16du:dateUtc="2025-03-20T17:25:00Z">
        <w:r w:rsidRPr="001D643B">
          <w:rPr>
            <w:bCs/>
          </w:rPr>
          <w:lastRenderedPageBreak/>
          <w:t>8000 Metropolis Drive (Building E), Suite 100</w:t>
        </w:r>
      </w:ins>
    </w:p>
    <w:p w14:paraId="5479895E" w14:textId="77777777" w:rsidR="0017433C" w:rsidRPr="001D643B" w:rsidRDefault="0017433C" w:rsidP="0017433C">
      <w:pPr>
        <w:tabs>
          <w:tab w:val="left" w:pos="2160"/>
        </w:tabs>
        <w:spacing w:after="240"/>
        <w:ind w:firstLine="720"/>
        <w:contextualSpacing/>
        <w:jc w:val="both"/>
        <w:rPr>
          <w:ins w:id="503" w:author="Joint Sponsors" w:date="2025-03-20T12:25:00Z" w16du:dateUtc="2025-03-20T17:25:00Z"/>
          <w:bCs/>
          <w:iCs/>
          <w:szCs w:val="20"/>
        </w:rPr>
      </w:pPr>
      <w:ins w:id="504" w:author="Joint Sponsors" w:date="2025-03-20T12:25:00Z" w16du:dateUtc="2025-03-20T17:25:00Z">
        <w:r w:rsidRPr="001D643B">
          <w:rPr>
            <w:bCs/>
            <w:iCs/>
            <w:szCs w:val="20"/>
          </w:rPr>
          <w:t>Austin, Texas 78744</w:t>
        </w:r>
      </w:ins>
    </w:p>
    <w:p w14:paraId="5597BD27" w14:textId="77777777" w:rsidR="0017433C" w:rsidRPr="001D643B" w:rsidRDefault="0017433C" w:rsidP="0017433C">
      <w:pPr>
        <w:tabs>
          <w:tab w:val="left" w:pos="2160"/>
        </w:tabs>
        <w:spacing w:after="240"/>
        <w:ind w:firstLine="720"/>
        <w:contextualSpacing/>
        <w:jc w:val="both"/>
        <w:rPr>
          <w:ins w:id="505" w:author="Joint Sponsors" w:date="2025-03-20T12:25:00Z" w16du:dateUtc="2025-03-20T17:25:00Z"/>
          <w:bCs/>
          <w:iCs/>
          <w:szCs w:val="20"/>
        </w:rPr>
      </w:pPr>
      <w:ins w:id="506" w:author="Joint Sponsors" w:date="2025-03-20T12:25:00Z" w16du:dateUtc="2025-03-20T17:25:00Z">
        <w:r w:rsidRPr="001D643B">
          <w:rPr>
            <w:bCs/>
            <w:iCs/>
            <w:szCs w:val="20"/>
          </w:rPr>
          <w:t>Tel No. (512) 225-7000</w:t>
        </w:r>
      </w:ins>
    </w:p>
    <w:p w14:paraId="3940717C" w14:textId="77777777" w:rsidR="0017433C" w:rsidRPr="001D643B" w:rsidRDefault="0017433C" w:rsidP="0017433C">
      <w:pPr>
        <w:spacing w:after="240"/>
        <w:ind w:left="720"/>
        <w:jc w:val="both"/>
        <w:rPr>
          <w:ins w:id="507" w:author="Joint Sponsors" w:date="2025-03-20T12:25:00Z" w16du:dateUtc="2025-03-20T17:25:00Z"/>
          <w:bCs/>
          <w:szCs w:val="20"/>
        </w:rPr>
      </w:pPr>
    </w:p>
    <w:p w14:paraId="784E8699" w14:textId="77777777" w:rsidR="0017433C" w:rsidRPr="001D643B" w:rsidRDefault="0017433C" w:rsidP="0017433C">
      <w:pPr>
        <w:spacing w:after="240"/>
        <w:ind w:left="720"/>
        <w:jc w:val="both"/>
        <w:rPr>
          <w:ins w:id="508" w:author="Joint Sponsors" w:date="2025-03-20T12:25:00Z" w16du:dateUtc="2025-03-20T17:25:00Z"/>
          <w:bCs/>
          <w:szCs w:val="20"/>
        </w:rPr>
      </w:pPr>
      <w:ins w:id="509" w:author="Joint Sponsors" w:date="2025-03-20T12:25:00Z" w16du:dateUtc="2025-03-20T17:25:00Z">
        <w:r w:rsidRPr="001D643B">
          <w:rPr>
            <w:bCs/>
            <w:szCs w:val="20"/>
          </w:rPr>
          <w:t>If to Participant:</w:t>
        </w:r>
      </w:ins>
    </w:p>
    <w:p w14:paraId="778E92A4" w14:textId="77777777" w:rsidR="0017433C" w:rsidRPr="001D643B" w:rsidRDefault="0017433C" w:rsidP="0017433C">
      <w:pPr>
        <w:pStyle w:val="VariableDefinition"/>
        <w:jc w:val="both"/>
        <w:rPr>
          <w:ins w:id="510" w:author="Joint Sponsors" w:date="2025-03-20T12:25:00Z" w16du:dateUtc="2025-03-20T17:25:00Z"/>
          <w:bCs/>
          <w:szCs w:val="24"/>
          <w:lang w:val="fr-FR"/>
        </w:rPr>
      </w:pPr>
      <w:ins w:id="511" w:author="Joint Sponsors" w:date="2025-03-20T12:25:00Z" w16du:dateUtc="2025-03-20T17:25:00Z">
        <w:r w:rsidRPr="001D643B">
          <w:rPr>
            <w:bCs/>
            <w:szCs w:val="24"/>
          </w:rPr>
          <w:fldChar w:fldCharType="begin">
            <w:ffData>
              <w:name w:val="Text4"/>
              <w:enabled/>
              <w:calcOnExit w:val="0"/>
              <w:textInput>
                <w:default w:val="[Insert Participant Name]"/>
              </w:textInput>
            </w:ffData>
          </w:fldChar>
        </w:r>
        <w:bookmarkStart w:id="512" w:name="Text4"/>
        <w:r w:rsidRPr="001D643B">
          <w:rPr>
            <w:bCs/>
            <w:szCs w:val="24"/>
            <w:lang w:val="fr-FR"/>
          </w:rPr>
          <w:instrText xml:space="preserve"> FORMTEXT </w:instrText>
        </w:r>
        <w:r w:rsidRPr="001D643B">
          <w:rPr>
            <w:bCs/>
            <w:szCs w:val="24"/>
          </w:rPr>
        </w:r>
        <w:r w:rsidRPr="001D643B">
          <w:rPr>
            <w:bCs/>
            <w:szCs w:val="24"/>
          </w:rPr>
          <w:fldChar w:fldCharType="separate"/>
        </w:r>
        <w:r w:rsidRPr="001D643B">
          <w:rPr>
            <w:bCs/>
            <w:noProof/>
            <w:szCs w:val="24"/>
            <w:lang w:val="fr-FR"/>
          </w:rPr>
          <w:t>[Insert Participant Name]</w:t>
        </w:r>
        <w:r w:rsidRPr="001D643B">
          <w:rPr>
            <w:bCs/>
            <w:szCs w:val="24"/>
          </w:rPr>
          <w:fldChar w:fldCharType="end"/>
        </w:r>
        <w:bookmarkEnd w:id="512"/>
      </w:ins>
    </w:p>
    <w:p w14:paraId="339C8F8C" w14:textId="77777777" w:rsidR="0017433C" w:rsidRPr="001D643B" w:rsidRDefault="0017433C" w:rsidP="0017433C">
      <w:pPr>
        <w:pStyle w:val="VariableDefinition"/>
        <w:jc w:val="both"/>
        <w:rPr>
          <w:ins w:id="513" w:author="Joint Sponsors" w:date="2025-03-20T12:25:00Z" w16du:dateUtc="2025-03-20T17:25:00Z"/>
          <w:bCs/>
          <w:szCs w:val="24"/>
          <w:lang w:val="fr-FR"/>
        </w:rPr>
      </w:pPr>
      <w:ins w:id="514" w:author="Joint Sponsors" w:date="2025-03-20T12:25:00Z" w16du:dateUtc="2025-03-20T17:25:00Z">
        <w:r w:rsidRPr="001D643B">
          <w:rPr>
            <w:bCs/>
            <w:szCs w:val="24"/>
          </w:rPr>
          <w:fldChar w:fldCharType="begin">
            <w:ffData>
              <w:name w:val="Text5"/>
              <w:enabled/>
              <w:calcOnExit w:val="0"/>
              <w:textInput>
                <w:default w:val="[Insert Contact Person/Dept.]"/>
              </w:textInput>
            </w:ffData>
          </w:fldChar>
        </w:r>
        <w:bookmarkStart w:id="515" w:name="Text5"/>
        <w:r w:rsidRPr="001D643B">
          <w:rPr>
            <w:bCs/>
            <w:szCs w:val="24"/>
            <w:lang w:val="fr-FR"/>
          </w:rPr>
          <w:instrText xml:space="preserve"> FORMTEXT </w:instrText>
        </w:r>
        <w:r w:rsidRPr="001D643B">
          <w:rPr>
            <w:bCs/>
            <w:szCs w:val="24"/>
          </w:rPr>
        </w:r>
        <w:r w:rsidRPr="001D643B">
          <w:rPr>
            <w:bCs/>
            <w:szCs w:val="24"/>
          </w:rPr>
          <w:fldChar w:fldCharType="separate"/>
        </w:r>
        <w:r w:rsidRPr="001D643B">
          <w:rPr>
            <w:bCs/>
            <w:noProof/>
            <w:szCs w:val="24"/>
            <w:lang w:val="fr-FR"/>
          </w:rPr>
          <w:t>[Insert Contact Person/Dept.]</w:t>
        </w:r>
        <w:r w:rsidRPr="001D643B">
          <w:rPr>
            <w:bCs/>
            <w:szCs w:val="24"/>
          </w:rPr>
          <w:fldChar w:fldCharType="end"/>
        </w:r>
        <w:bookmarkEnd w:id="515"/>
      </w:ins>
    </w:p>
    <w:p w14:paraId="183BABFA" w14:textId="77777777" w:rsidR="0017433C" w:rsidRPr="001D643B" w:rsidRDefault="0017433C" w:rsidP="0017433C">
      <w:pPr>
        <w:pStyle w:val="VariableDefinition"/>
        <w:jc w:val="both"/>
        <w:rPr>
          <w:ins w:id="516" w:author="Joint Sponsors" w:date="2025-03-20T12:25:00Z" w16du:dateUtc="2025-03-20T17:25:00Z"/>
          <w:bCs/>
          <w:szCs w:val="24"/>
        </w:rPr>
      </w:pPr>
      <w:ins w:id="517" w:author="Joint Sponsors" w:date="2025-03-20T12:25:00Z" w16du:dateUtc="2025-03-20T17:25:00Z">
        <w:r w:rsidRPr="001D643B">
          <w:rPr>
            <w:bCs/>
            <w:szCs w:val="24"/>
          </w:rPr>
          <w:fldChar w:fldCharType="begin">
            <w:ffData>
              <w:name w:val="Text6"/>
              <w:enabled/>
              <w:calcOnExit w:val="0"/>
              <w:textInput>
                <w:default w:val="[Insert Street Address]"/>
              </w:textInput>
            </w:ffData>
          </w:fldChar>
        </w:r>
        <w:bookmarkStart w:id="518" w:name="Text6"/>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Street Address]</w:t>
        </w:r>
        <w:r w:rsidRPr="001D643B">
          <w:rPr>
            <w:bCs/>
            <w:szCs w:val="24"/>
          </w:rPr>
          <w:fldChar w:fldCharType="end"/>
        </w:r>
        <w:bookmarkEnd w:id="518"/>
      </w:ins>
    </w:p>
    <w:p w14:paraId="44415F8D" w14:textId="77777777" w:rsidR="0017433C" w:rsidRPr="001D643B" w:rsidRDefault="0017433C" w:rsidP="0017433C">
      <w:pPr>
        <w:pStyle w:val="VariableDefinition"/>
        <w:jc w:val="both"/>
        <w:rPr>
          <w:ins w:id="519" w:author="Joint Sponsors" w:date="2025-03-20T12:25:00Z" w16du:dateUtc="2025-03-20T17:25:00Z"/>
          <w:bCs/>
          <w:szCs w:val="24"/>
        </w:rPr>
      </w:pPr>
      <w:ins w:id="520" w:author="Joint Sponsors" w:date="2025-03-20T12:25:00Z" w16du:dateUtc="2025-03-20T17:25:00Z">
        <w:r w:rsidRPr="001D643B">
          <w:rPr>
            <w:bCs/>
            <w:szCs w:val="24"/>
          </w:rPr>
          <w:fldChar w:fldCharType="begin">
            <w:ffData>
              <w:name w:val="Text7"/>
              <w:enabled/>
              <w:calcOnExit w:val="0"/>
              <w:textInput>
                <w:default w:val="[Insert City, State Zip]"/>
              </w:textInput>
            </w:ffData>
          </w:fldChar>
        </w:r>
        <w:bookmarkStart w:id="521" w:name="Text7"/>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City, State Zip]</w:t>
        </w:r>
        <w:r w:rsidRPr="001D643B">
          <w:rPr>
            <w:bCs/>
            <w:szCs w:val="24"/>
          </w:rPr>
          <w:fldChar w:fldCharType="end"/>
        </w:r>
        <w:bookmarkEnd w:id="521"/>
      </w:ins>
    </w:p>
    <w:p w14:paraId="1AFB73E0" w14:textId="77777777" w:rsidR="0017433C" w:rsidRPr="001D643B" w:rsidRDefault="0017433C" w:rsidP="0017433C">
      <w:pPr>
        <w:pStyle w:val="VariableDefinition"/>
        <w:jc w:val="both"/>
        <w:rPr>
          <w:ins w:id="522" w:author="Joint Sponsors" w:date="2025-03-20T12:25:00Z" w16du:dateUtc="2025-03-20T17:25:00Z"/>
          <w:bCs/>
          <w:szCs w:val="24"/>
        </w:rPr>
      </w:pPr>
      <w:ins w:id="523" w:author="Joint Sponsors" w:date="2025-03-20T12:25:00Z" w16du:dateUtc="2025-03-20T17:25:00Z">
        <w:r w:rsidRPr="001D643B">
          <w:rPr>
            <w:bCs/>
            <w:szCs w:val="24"/>
          </w:rPr>
          <w:fldChar w:fldCharType="begin">
            <w:ffData>
              <w:name w:val="Text8"/>
              <w:enabled/>
              <w:calcOnExit w:val="0"/>
              <w:textInput>
                <w:default w:val="[Insert Telephone]"/>
              </w:textInput>
            </w:ffData>
          </w:fldChar>
        </w:r>
        <w:bookmarkStart w:id="524" w:name="Text8"/>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Telephone]</w:t>
        </w:r>
        <w:r w:rsidRPr="001D643B">
          <w:rPr>
            <w:bCs/>
            <w:szCs w:val="24"/>
          </w:rPr>
          <w:fldChar w:fldCharType="end"/>
        </w:r>
        <w:bookmarkEnd w:id="524"/>
      </w:ins>
    </w:p>
    <w:p w14:paraId="3B990F13" w14:textId="77777777" w:rsidR="0017433C" w:rsidRPr="001D643B" w:rsidRDefault="0017433C" w:rsidP="0017433C">
      <w:pPr>
        <w:pStyle w:val="VariableDefinition"/>
        <w:jc w:val="both"/>
        <w:rPr>
          <w:ins w:id="525" w:author="Joint Sponsors" w:date="2025-03-20T12:25:00Z" w16du:dateUtc="2025-03-20T17:25:00Z"/>
          <w:bCs/>
        </w:rPr>
      </w:pPr>
      <w:ins w:id="526" w:author="Joint Sponsors" w:date="2025-03-20T12:25:00Z" w16du:dateUtc="2025-03-20T17:25:00Z">
        <w:r w:rsidRPr="001D643B">
          <w:rPr>
            <w:bCs/>
            <w:szCs w:val="24"/>
          </w:rPr>
          <w:fldChar w:fldCharType="begin">
            <w:ffData>
              <w:name w:val="Text9"/>
              <w:enabled/>
              <w:calcOnExit w:val="0"/>
              <w:textInput>
                <w:default w:val="[Insert Facsimile]"/>
              </w:textInput>
            </w:ffData>
          </w:fldChar>
        </w:r>
        <w:bookmarkStart w:id="527" w:name="Text9"/>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Facsimile]</w:t>
        </w:r>
        <w:r w:rsidRPr="001D643B">
          <w:rPr>
            <w:bCs/>
            <w:szCs w:val="24"/>
          </w:rPr>
          <w:fldChar w:fldCharType="end"/>
        </w:r>
        <w:bookmarkEnd w:id="527"/>
      </w:ins>
    </w:p>
    <w:p w14:paraId="79E4164E" w14:textId="77777777" w:rsidR="0017433C" w:rsidRPr="001D643B" w:rsidRDefault="0017433C" w:rsidP="0017433C">
      <w:pPr>
        <w:spacing w:before="120" w:after="120"/>
        <w:jc w:val="both"/>
        <w:rPr>
          <w:ins w:id="528" w:author="Joint Sponsors" w:date="2025-03-20T12:25:00Z" w16du:dateUtc="2025-03-20T17:25:00Z"/>
          <w:bCs/>
          <w:u w:val="single"/>
        </w:rPr>
      </w:pPr>
      <w:ins w:id="529" w:author="Joint Sponsors" w:date="2025-03-20T12:25:00Z" w16du:dateUtc="2025-03-20T17:25:00Z">
        <w:r w:rsidRPr="001D643B">
          <w:rPr>
            <w:bCs/>
            <w:u w:val="single"/>
          </w:rPr>
          <w:t>Section 2. Definitions.</w:t>
        </w:r>
      </w:ins>
    </w:p>
    <w:p w14:paraId="3E389656" w14:textId="77777777" w:rsidR="0017433C" w:rsidRPr="001D643B" w:rsidRDefault="0017433C" w:rsidP="0017433C">
      <w:pPr>
        <w:spacing w:before="120" w:after="120"/>
        <w:ind w:left="720" w:hanging="720"/>
        <w:jc w:val="both"/>
        <w:rPr>
          <w:ins w:id="530" w:author="Joint Sponsors" w:date="2025-03-20T12:25:00Z" w16du:dateUtc="2025-03-20T17:25:00Z"/>
          <w:bCs/>
          <w:szCs w:val="20"/>
        </w:rPr>
      </w:pPr>
      <w:ins w:id="531" w:author="Joint Sponsors" w:date="2025-03-20T12:25:00Z" w16du:dateUtc="2025-03-20T17:25:00Z">
        <w:r w:rsidRPr="001D643B">
          <w:rPr>
            <w:bCs/>
            <w:szCs w:val="20"/>
          </w:rPr>
          <w:t>A.</w:t>
        </w:r>
        <w:r w:rsidRPr="001D643B">
          <w:rPr>
            <w:bCs/>
            <w:szCs w:val="20"/>
          </w:rPr>
          <w:tab/>
          <w:t xml:space="preserve">Unless herein defined, all definitions and acronyms found in the ERCOT Protocols shall be incorporated by reference into this Agreement.  </w:t>
        </w:r>
      </w:ins>
    </w:p>
    <w:p w14:paraId="1BEC3F94" w14:textId="77777777" w:rsidR="0017433C" w:rsidRPr="001D643B" w:rsidRDefault="0017433C" w:rsidP="0017433C">
      <w:pPr>
        <w:spacing w:before="120" w:after="120"/>
        <w:ind w:left="720" w:hanging="720"/>
        <w:jc w:val="both"/>
        <w:rPr>
          <w:ins w:id="532" w:author="Joint Sponsors" w:date="2025-03-20T12:25:00Z" w16du:dateUtc="2025-03-20T17:25:00Z"/>
          <w:bCs/>
          <w:szCs w:val="20"/>
        </w:rPr>
      </w:pPr>
      <w:ins w:id="533" w:author="Joint Sponsors" w:date="2025-03-20T12:25:00Z" w16du:dateUtc="2025-03-20T17:25:00Z">
        <w:r w:rsidRPr="001D643B">
          <w:rPr>
            <w:bCs/>
            <w:szCs w:val="20"/>
          </w:rPr>
          <w:t>B.</w:t>
        </w:r>
        <w:r w:rsidRPr="001D643B">
          <w:rPr>
            <w:bCs/>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ins>
    </w:p>
    <w:p w14:paraId="514FDE8A" w14:textId="77777777" w:rsidR="0017433C" w:rsidRPr="001D643B" w:rsidRDefault="0017433C" w:rsidP="0017433C">
      <w:pPr>
        <w:spacing w:before="120" w:after="120"/>
        <w:jc w:val="both"/>
        <w:rPr>
          <w:ins w:id="534" w:author="Joint Sponsors" w:date="2025-03-20T12:25:00Z" w16du:dateUtc="2025-03-20T17:25:00Z"/>
          <w:bCs/>
          <w:u w:val="single"/>
        </w:rPr>
      </w:pPr>
      <w:ins w:id="535" w:author="Joint Sponsors" w:date="2025-03-20T12:25:00Z" w16du:dateUtc="2025-03-20T17:25:00Z">
        <w:r w:rsidRPr="001D643B">
          <w:rPr>
            <w:bCs/>
            <w:u w:val="single"/>
          </w:rPr>
          <w:t>Section 3. Term and Termination.</w:t>
        </w:r>
      </w:ins>
    </w:p>
    <w:p w14:paraId="001942CE" w14:textId="77777777" w:rsidR="0017433C" w:rsidRPr="001D643B" w:rsidRDefault="0017433C" w:rsidP="0017433C">
      <w:pPr>
        <w:spacing w:before="120" w:after="120"/>
        <w:ind w:left="720" w:hanging="720"/>
        <w:jc w:val="both"/>
        <w:rPr>
          <w:ins w:id="536" w:author="Joint Sponsors" w:date="2025-03-20T12:25:00Z" w16du:dateUtc="2025-03-20T17:25:00Z"/>
          <w:bCs/>
          <w:szCs w:val="20"/>
        </w:rPr>
      </w:pPr>
      <w:ins w:id="537" w:author="Joint Sponsors" w:date="2025-03-20T12:25:00Z" w16du:dateUtc="2025-03-20T17:25:00Z">
        <w:r w:rsidRPr="001D643B">
          <w:rPr>
            <w:bCs/>
            <w:szCs w:val="20"/>
          </w:rPr>
          <w:t>A.</w:t>
        </w:r>
        <w:r w:rsidRPr="001D643B">
          <w:rPr>
            <w:bCs/>
            <w:szCs w:val="20"/>
          </w:rPr>
          <w:tab/>
          <w:t>Term.</w:t>
        </w:r>
      </w:ins>
    </w:p>
    <w:p w14:paraId="6424972D" w14:textId="77777777" w:rsidR="0017433C" w:rsidRPr="001D643B" w:rsidRDefault="0017433C" w:rsidP="0017433C">
      <w:pPr>
        <w:spacing w:before="120" w:after="120"/>
        <w:ind w:left="1440" w:hanging="720"/>
        <w:jc w:val="both"/>
        <w:rPr>
          <w:ins w:id="538" w:author="Joint Sponsors" w:date="2025-03-20T12:25:00Z" w16du:dateUtc="2025-03-20T17:25:00Z"/>
          <w:bCs/>
          <w:szCs w:val="20"/>
        </w:rPr>
      </w:pPr>
      <w:ins w:id="539" w:author="Joint Sponsors" w:date="2025-03-20T12:25:00Z" w16du:dateUtc="2025-03-20T17:25:00Z">
        <w:r w:rsidRPr="001D643B">
          <w:rPr>
            <w:bCs/>
            <w:szCs w:val="20"/>
          </w:rPr>
          <w:t>(1)</w:t>
        </w:r>
        <w:r w:rsidRPr="001D643B">
          <w:rPr>
            <w:bCs/>
            <w:szCs w:val="20"/>
          </w:rPr>
          <w:tab/>
          <w:t xml:space="preserve">This Agreement is effective beginning on the Effective Date. </w:t>
        </w:r>
      </w:ins>
    </w:p>
    <w:p w14:paraId="6AC877FB" w14:textId="77777777" w:rsidR="0017433C" w:rsidRPr="001D643B" w:rsidRDefault="0017433C" w:rsidP="0017433C">
      <w:pPr>
        <w:spacing w:before="120" w:after="120"/>
        <w:ind w:left="1440" w:hanging="720"/>
        <w:jc w:val="both"/>
        <w:rPr>
          <w:ins w:id="540" w:author="Joint Sponsors" w:date="2025-03-20T12:25:00Z" w16du:dateUtc="2025-03-20T17:25:00Z"/>
          <w:bCs/>
          <w:szCs w:val="20"/>
        </w:rPr>
      </w:pPr>
      <w:ins w:id="541" w:author="Joint Sponsors" w:date="2025-03-20T12:25:00Z" w16du:dateUtc="2025-03-20T17:25:00Z">
        <w:r w:rsidRPr="001D643B">
          <w:rPr>
            <w:bCs/>
            <w:szCs w:val="20"/>
          </w:rPr>
          <w:t>(2)</w:t>
        </w:r>
        <w:r w:rsidRPr="001D643B">
          <w:rPr>
            <w:bCs/>
            <w:szCs w:val="20"/>
          </w:rPr>
          <w:tab/>
          <w:t>The full term (“Full Term”) of this Agreement begins on the Start Date and continues for a period of one year.</w:t>
        </w:r>
      </w:ins>
    </w:p>
    <w:p w14:paraId="27AFCF79" w14:textId="77777777" w:rsidR="0017433C" w:rsidRPr="001D643B" w:rsidRDefault="0017433C" w:rsidP="0017433C">
      <w:pPr>
        <w:spacing w:before="120" w:after="120"/>
        <w:ind w:left="720" w:hanging="720"/>
        <w:jc w:val="both"/>
        <w:rPr>
          <w:ins w:id="542" w:author="Joint Sponsors" w:date="2025-03-20T12:25:00Z" w16du:dateUtc="2025-03-20T17:25:00Z"/>
          <w:bCs/>
          <w:szCs w:val="20"/>
        </w:rPr>
      </w:pPr>
      <w:ins w:id="543" w:author="Joint Sponsors" w:date="2025-03-20T12:25:00Z" w16du:dateUtc="2025-03-20T17:25:00Z">
        <w:r w:rsidRPr="001D643B">
          <w:rPr>
            <w:bCs/>
            <w:szCs w:val="20"/>
          </w:rPr>
          <w:t>B.</w:t>
        </w:r>
        <w:r w:rsidRPr="001D643B">
          <w:rPr>
            <w:bCs/>
            <w:szCs w:val="20"/>
          </w:rPr>
          <w:tab/>
        </w:r>
        <w:r w:rsidRPr="001D643B">
          <w:rPr>
            <w:bCs/>
            <w:szCs w:val="20"/>
            <w:u w:val="single"/>
          </w:rPr>
          <w:t>Termination by Participant.</w:t>
        </w:r>
        <w:r w:rsidRPr="001D643B">
          <w:rPr>
            <w:bCs/>
            <w:szCs w:val="20"/>
          </w:rPr>
          <w:t xml:space="preserve"> Participant may, at its option, terminate this Agreement immediately upon the failure of ERCOT to continue to be certified by the Public Utility Commission of Texas (PUCT) as the Independent Organization under PURA §39.151 without the immediate certification of another Independent Organization under PURA §39.151.</w:t>
        </w:r>
      </w:ins>
    </w:p>
    <w:p w14:paraId="1EB70F07" w14:textId="77777777" w:rsidR="0017433C" w:rsidRPr="001D643B" w:rsidRDefault="0017433C" w:rsidP="0017433C">
      <w:pPr>
        <w:spacing w:before="120" w:after="120"/>
        <w:ind w:left="720" w:hanging="720"/>
        <w:jc w:val="both"/>
        <w:rPr>
          <w:ins w:id="544" w:author="Joint Sponsors" w:date="2025-03-20T12:25:00Z" w16du:dateUtc="2025-03-20T17:25:00Z"/>
          <w:bCs/>
          <w:szCs w:val="20"/>
        </w:rPr>
      </w:pPr>
      <w:ins w:id="545" w:author="Joint Sponsors" w:date="2025-03-20T12:25:00Z" w16du:dateUtc="2025-03-20T17:25:00Z">
        <w:r w:rsidRPr="001D643B">
          <w:rPr>
            <w:bCs/>
            <w:szCs w:val="20"/>
          </w:rPr>
          <w:t>C.</w:t>
        </w:r>
        <w:r w:rsidRPr="001D643B">
          <w:rPr>
            <w:bCs/>
            <w:szCs w:val="20"/>
          </w:rPr>
          <w:tab/>
        </w:r>
        <w:r w:rsidRPr="001D643B">
          <w:rPr>
            <w:bCs/>
            <w:szCs w:val="20"/>
            <w:u w:val="single"/>
          </w:rPr>
          <w:t>Effect of Termination and Survival of Terms.</w:t>
        </w:r>
        <w:r w:rsidRPr="001D643B">
          <w:rPr>
            <w:bCs/>
            <w:szCs w:val="20"/>
          </w:rPr>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ins>
    </w:p>
    <w:p w14:paraId="6FC8509D" w14:textId="77777777" w:rsidR="0017433C" w:rsidRPr="001D643B" w:rsidRDefault="0017433C" w:rsidP="0017433C">
      <w:pPr>
        <w:spacing w:before="120" w:after="120"/>
        <w:jc w:val="both"/>
        <w:rPr>
          <w:ins w:id="546" w:author="Joint Sponsors" w:date="2025-03-20T12:25:00Z" w16du:dateUtc="2025-03-20T17:25:00Z"/>
          <w:bCs/>
          <w:u w:val="single"/>
        </w:rPr>
      </w:pPr>
      <w:ins w:id="547" w:author="Joint Sponsors" w:date="2025-03-20T12:25:00Z" w16du:dateUtc="2025-03-20T17:25:00Z">
        <w:r w:rsidRPr="001D643B">
          <w:rPr>
            <w:bCs/>
            <w:u w:val="single"/>
          </w:rPr>
          <w:t>Section 4. Representations, Warranties, and Covenants.</w:t>
        </w:r>
      </w:ins>
    </w:p>
    <w:p w14:paraId="72C98567" w14:textId="77777777" w:rsidR="0017433C" w:rsidRPr="001D643B" w:rsidRDefault="0017433C" w:rsidP="0017433C">
      <w:pPr>
        <w:spacing w:before="120" w:after="120"/>
        <w:ind w:left="720" w:hanging="720"/>
        <w:jc w:val="both"/>
        <w:rPr>
          <w:ins w:id="548" w:author="Joint Sponsors" w:date="2025-03-20T12:25:00Z" w16du:dateUtc="2025-03-20T17:25:00Z"/>
          <w:bCs/>
          <w:szCs w:val="20"/>
        </w:rPr>
      </w:pPr>
      <w:ins w:id="549" w:author="Joint Sponsors" w:date="2025-03-20T12:25:00Z" w16du:dateUtc="2025-03-20T17:25:00Z">
        <w:r w:rsidRPr="001D643B">
          <w:rPr>
            <w:bCs/>
            <w:szCs w:val="20"/>
          </w:rPr>
          <w:t>A.</w:t>
        </w:r>
        <w:r w:rsidRPr="001D643B">
          <w:rPr>
            <w:bCs/>
            <w:szCs w:val="20"/>
          </w:rPr>
          <w:tab/>
        </w:r>
        <w:r w:rsidRPr="001D643B">
          <w:rPr>
            <w:bCs/>
            <w:szCs w:val="20"/>
            <w:u w:val="single"/>
          </w:rPr>
          <w:t>Participant represents, warrants, and covenants that</w:t>
        </w:r>
        <w:r w:rsidRPr="001D643B">
          <w:rPr>
            <w:bCs/>
            <w:szCs w:val="20"/>
          </w:rPr>
          <w:t>:</w:t>
        </w:r>
      </w:ins>
    </w:p>
    <w:p w14:paraId="380FAFB0" w14:textId="77777777" w:rsidR="0017433C" w:rsidRPr="001D643B" w:rsidRDefault="0017433C" w:rsidP="0017433C">
      <w:pPr>
        <w:spacing w:before="120" w:after="120"/>
        <w:ind w:left="1440" w:hanging="720"/>
        <w:jc w:val="both"/>
        <w:rPr>
          <w:ins w:id="550" w:author="Joint Sponsors" w:date="2025-03-20T12:25:00Z" w16du:dateUtc="2025-03-20T17:25:00Z"/>
          <w:bCs/>
          <w:szCs w:val="20"/>
        </w:rPr>
      </w:pPr>
      <w:ins w:id="551" w:author="Joint Sponsors" w:date="2025-03-20T12:25:00Z" w16du:dateUtc="2025-03-20T17:25:00Z">
        <w:r w:rsidRPr="001D643B">
          <w:rPr>
            <w:bCs/>
            <w:szCs w:val="20"/>
          </w:rPr>
          <w:lastRenderedPageBreak/>
          <w:t>(1)</w:t>
        </w:r>
        <w:r w:rsidRPr="001D643B">
          <w:rPr>
            <w:bCs/>
            <w:szCs w:val="20"/>
          </w:rPr>
          <w:tab/>
          <w:t>Participant is duly organized, validly existing, and in good standing under the laws of the jurisdiction under which it is organized, and is authorized to do business in Texas;</w:t>
        </w:r>
      </w:ins>
    </w:p>
    <w:p w14:paraId="4CD3C2BC" w14:textId="77777777" w:rsidR="0017433C" w:rsidRPr="001D643B" w:rsidRDefault="0017433C" w:rsidP="0017433C">
      <w:pPr>
        <w:spacing w:before="120" w:after="120"/>
        <w:ind w:left="1440" w:hanging="720"/>
        <w:jc w:val="both"/>
        <w:rPr>
          <w:ins w:id="552" w:author="Joint Sponsors" w:date="2025-03-20T12:25:00Z" w16du:dateUtc="2025-03-20T17:25:00Z"/>
          <w:bCs/>
          <w:szCs w:val="20"/>
        </w:rPr>
      </w:pPr>
      <w:ins w:id="553" w:author="Joint Sponsors" w:date="2025-03-20T12:25:00Z" w16du:dateUtc="2025-03-20T17:25:00Z">
        <w:r w:rsidRPr="001D643B">
          <w:rPr>
            <w:bCs/>
            <w:szCs w:val="20"/>
          </w:rPr>
          <w:t>(2)</w:t>
        </w:r>
        <w:r w:rsidRPr="001D643B">
          <w:rPr>
            <w:bCs/>
            <w:szCs w:val="20"/>
          </w:rPr>
          <w:tab/>
          <w:t>Participant has full power and authority to enter into this Agreement and perform all of Participant’s obligations, representations, warranties, and covenants under this Agreement;</w:t>
        </w:r>
      </w:ins>
    </w:p>
    <w:p w14:paraId="72E2914B" w14:textId="77777777" w:rsidR="0017433C" w:rsidRPr="001D643B" w:rsidRDefault="0017433C" w:rsidP="0017433C">
      <w:pPr>
        <w:spacing w:before="120" w:after="120"/>
        <w:ind w:left="1440" w:hanging="720"/>
        <w:jc w:val="both"/>
        <w:rPr>
          <w:ins w:id="554" w:author="Joint Sponsors" w:date="2025-03-20T12:25:00Z" w16du:dateUtc="2025-03-20T17:25:00Z"/>
          <w:bCs/>
          <w:szCs w:val="20"/>
        </w:rPr>
      </w:pPr>
      <w:ins w:id="555" w:author="Joint Sponsors" w:date="2025-03-20T12:25:00Z" w16du:dateUtc="2025-03-20T17:25:00Z">
        <w:r w:rsidRPr="001D643B">
          <w:rPr>
            <w:bCs/>
            <w:szCs w:val="20"/>
          </w:rPr>
          <w:t>(3)</w:t>
        </w:r>
        <w:r w:rsidRPr="001D643B">
          <w:rPr>
            <w:bCs/>
            <w:szCs w:val="20"/>
          </w:rPr>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ins>
    </w:p>
    <w:p w14:paraId="78ECD2C5" w14:textId="77777777" w:rsidR="0017433C" w:rsidRPr="001D643B" w:rsidRDefault="0017433C" w:rsidP="0017433C">
      <w:pPr>
        <w:spacing w:before="120" w:after="120"/>
        <w:ind w:left="1440" w:hanging="720"/>
        <w:jc w:val="both"/>
        <w:rPr>
          <w:ins w:id="556" w:author="Joint Sponsors" w:date="2025-03-20T12:25:00Z" w16du:dateUtc="2025-03-20T17:25:00Z"/>
          <w:bCs/>
          <w:szCs w:val="20"/>
        </w:rPr>
      </w:pPr>
      <w:ins w:id="557" w:author="Joint Sponsors" w:date="2025-03-20T12:25:00Z" w16du:dateUtc="2025-03-20T17:25:00Z">
        <w:r w:rsidRPr="001D643B">
          <w:rPr>
            <w:bCs/>
            <w:szCs w:val="20"/>
          </w:rPr>
          <w:t>(4)</w:t>
        </w:r>
        <w:r w:rsidRPr="001D643B">
          <w:rPr>
            <w:bCs/>
            <w:szCs w:val="20"/>
          </w:rPr>
          <w:tab/>
          <w:t>The execution, delivery, and performance of this Agreement by Participant have been duly authorized by all requisite action of its governing body;</w:t>
        </w:r>
      </w:ins>
    </w:p>
    <w:p w14:paraId="305EB864" w14:textId="77777777" w:rsidR="0017433C" w:rsidRPr="001D643B" w:rsidRDefault="0017433C" w:rsidP="0017433C">
      <w:pPr>
        <w:spacing w:before="120" w:after="120"/>
        <w:ind w:left="1440" w:hanging="720"/>
        <w:jc w:val="both"/>
        <w:rPr>
          <w:ins w:id="558" w:author="Joint Sponsors" w:date="2025-03-20T12:25:00Z" w16du:dateUtc="2025-03-20T17:25:00Z"/>
          <w:bCs/>
          <w:szCs w:val="20"/>
        </w:rPr>
      </w:pPr>
      <w:ins w:id="559" w:author="Joint Sponsors" w:date="2025-03-20T12:25:00Z" w16du:dateUtc="2025-03-20T17:25:00Z">
        <w:r w:rsidRPr="001D643B">
          <w:rPr>
            <w:bCs/>
            <w:szCs w:val="20"/>
          </w:rPr>
          <w:t>(5)</w:t>
        </w:r>
        <w:r w:rsidRPr="001D643B">
          <w:rPr>
            <w:bCs/>
            <w:szCs w:val="20"/>
          </w:rPr>
          <w:tab/>
          <w:t xml:space="preserve">Except as set out in an exhibit (if any) to this Agreement, ERCOT has not, within the 24 months preceding the Effective Date, terminated for Default any Prior Agreement with Participant, any company of which Participant is a successor in interest, or any Affiliate of Participant; </w:t>
        </w:r>
      </w:ins>
    </w:p>
    <w:p w14:paraId="3CD4B2AA" w14:textId="77777777" w:rsidR="0017433C" w:rsidRPr="001D643B" w:rsidRDefault="0017433C" w:rsidP="0017433C">
      <w:pPr>
        <w:spacing w:before="120" w:after="120"/>
        <w:ind w:left="1440" w:hanging="720"/>
        <w:jc w:val="both"/>
        <w:rPr>
          <w:ins w:id="560" w:author="Joint Sponsors" w:date="2025-03-20T12:25:00Z" w16du:dateUtc="2025-03-20T17:25:00Z"/>
          <w:bCs/>
          <w:szCs w:val="20"/>
        </w:rPr>
      </w:pPr>
      <w:ins w:id="561" w:author="Joint Sponsors" w:date="2025-03-20T12:25:00Z" w16du:dateUtc="2025-03-20T17:25:00Z">
        <w:r w:rsidRPr="001D643B">
          <w:rPr>
            <w:bCs/>
            <w:szCs w:val="20"/>
          </w:rPr>
          <w:t>(6)</w:t>
        </w:r>
        <w:r w:rsidRPr="001D643B">
          <w:rPr>
            <w:bCs/>
            <w:szCs w:val="20"/>
          </w:rPr>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ins>
    </w:p>
    <w:p w14:paraId="46D6F189" w14:textId="77777777" w:rsidR="0017433C" w:rsidRPr="001D643B" w:rsidRDefault="0017433C" w:rsidP="0017433C">
      <w:pPr>
        <w:spacing w:before="120" w:after="120"/>
        <w:ind w:left="1440" w:hanging="720"/>
        <w:jc w:val="both"/>
        <w:rPr>
          <w:ins w:id="562" w:author="Joint Sponsors" w:date="2025-03-20T12:25:00Z" w16du:dateUtc="2025-03-20T17:25:00Z"/>
          <w:bCs/>
          <w:szCs w:val="20"/>
        </w:rPr>
      </w:pPr>
      <w:ins w:id="563" w:author="Joint Sponsors" w:date="2025-03-20T12:25:00Z" w16du:dateUtc="2025-03-20T17:25:00Z">
        <w:r w:rsidRPr="001D643B">
          <w:rPr>
            <w:bCs/>
            <w:szCs w:val="20"/>
          </w:rPr>
          <w:t>(7)</w:t>
        </w:r>
        <w:r w:rsidRPr="001D643B">
          <w:rPr>
            <w:bCs/>
            <w:szCs w:val="20"/>
          </w:rPr>
          <w:tab/>
          <w:t>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t>
        </w:r>
      </w:ins>
    </w:p>
    <w:p w14:paraId="3EFCDD13" w14:textId="77777777" w:rsidR="0017433C" w:rsidRPr="001D643B" w:rsidRDefault="0017433C" w:rsidP="0017433C">
      <w:pPr>
        <w:spacing w:before="120" w:after="120"/>
        <w:ind w:left="1440" w:hanging="720"/>
        <w:jc w:val="both"/>
        <w:rPr>
          <w:ins w:id="564" w:author="Joint Sponsors" w:date="2025-03-20T12:25:00Z" w16du:dateUtc="2025-03-20T17:25:00Z"/>
          <w:bCs/>
          <w:szCs w:val="20"/>
        </w:rPr>
      </w:pPr>
      <w:ins w:id="565" w:author="Joint Sponsors" w:date="2025-03-20T12:25:00Z" w16du:dateUtc="2025-03-20T17:25:00Z">
        <w:r w:rsidRPr="001D643B">
          <w:rPr>
            <w:bCs/>
            <w:szCs w:val="20"/>
          </w:rPr>
          <w:t>(8)</w:t>
        </w:r>
        <w:r w:rsidRPr="001D643B">
          <w:rPr>
            <w:bCs/>
            <w:szCs w:val="20"/>
          </w:rPr>
          <w:tab/>
          <w:t xml:space="preserve">Participant is not in violation of any laws, ordinances, or governmental rules, regulations, or order of any Governmental Authority or arbitration board materially affecting performance of this Agreement and to which it is subject; </w:t>
        </w:r>
      </w:ins>
    </w:p>
    <w:p w14:paraId="05BA069C" w14:textId="77777777" w:rsidR="0017433C" w:rsidRPr="001D643B" w:rsidRDefault="0017433C" w:rsidP="0017433C">
      <w:pPr>
        <w:spacing w:before="120" w:after="120"/>
        <w:ind w:left="1440" w:hanging="720"/>
        <w:jc w:val="both"/>
        <w:rPr>
          <w:ins w:id="566" w:author="Joint Sponsors" w:date="2025-03-20T12:25:00Z" w16du:dateUtc="2025-03-20T17:25:00Z"/>
          <w:bCs/>
          <w:szCs w:val="20"/>
        </w:rPr>
      </w:pPr>
      <w:ins w:id="567" w:author="Joint Sponsors" w:date="2025-03-20T12:25:00Z" w16du:dateUtc="2025-03-20T17:25:00Z">
        <w:r w:rsidRPr="001D643B">
          <w:rPr>
            <w:bCs/>
            <w:szCs w:val="20"/>
          </w:rPr>
          <w:t>(9)</w:t>
        </w:r>
        <w:r w:rsidRPr="001D643B">
          <w:rPr>
            <w:bCs/>
            <w:szCs w:val="20"/>
          </w:rPr>
          <w:tab/>
          <w:t>Participant is not Bankrupt, does not contemplate becoming Bankrupt nor, to its knowledge, will become Bankrupt;</w:t>
        </w:r>
      </w:ins>
    </w:p>
    <w:p w14:paraId="4C9C46F1" w14:textId="77777777" w:rsidR="0017433C" w:rsidRPr="001D643B" w:rsidRDefault="0017433C" w:rsidP="0017433C">
      <w:pPr>
        <w:spacing w:before="120" w:after="120"/>
        <w:ind w:left="1440" w:hanging="720"/>
        <w:jc w:val="both"/>
        <w:rPr>
          <w:ins w:id="568" w:author="Joint Sponsors" w:date="2025-03-20T12:25:00Z" w16du:dateUtc="2025-03-20T17:25:00Z"/>
          <w:bCs/>
          <w:szCs w:val="20"/>
        </w:rPr>
      </w:pPr>
      <w:ins w:id="569" w:author="Joint Sponsors" w:date="2025-03-20T12:25:00Z" w16du:dateUtc="2025-03-20T17:25:00Z">
        <w:r w:rsidRPr="001D643B">
          <w:rPr>
            <w:bCs/>
            <w:szCs w:val="20"/>
          </w:rPr>
          <w:t>(10)</w:t>
        </w:r>
        <w:r w:rsidRPr="001D643B">
          <w:rPr>
            <w:bCs/>
            <w:szCs w:val="20"/>
          </w:rPr>
          <w:tab/>
          <w:t>Participant acknowledges that it has received and is familiar with the ERCOT Protocols; and</w:t>
        </w:r>
      </w:ins>
    </w:p>
    <w:p w14:paraId="225A7534" w14:textId="77777777" w:rsidR="0017433C" w:rsidRPr="001D643B" w:rsidRDefault="0017433C" w:rsidP="0017433C">
      <w:pPr>
        <w:spacing w:before="120" w:after="120"/>
        <w:ind w:left="1440" w:hanging="720"/>
        <w:jc w:val="both"/>
        <w:rPr>
          <w:ins w:id="570" w:author="Joint Sponsors" w:date="2025-03-20T12:25:00Z" w16du:dateUtc="2025-03-20T17:25:00Z"/>
          <w:bCs/>
          <w:szCs w:val="20"/>
        </w:rPr>
      </w:pPr>
      <w:ins w:id="571" w:author="Joint Sponsors" w:date="2025-03-20T12:25:00Z" w16du:dateUtc="2025-03-20T17:25:00Z">
        <w:r w:rsidRPr="001D643B">
          <w:rPr>
            <w:bCs/>
            <w:szCs w:val="20"/>
          </w:rPr>
          <w:t>(11)</w:t>
        </w:r>
        <w:r w:rsidRPr="001D643B">
          <w:rPr>
            <w:bCs/>
            <w:szCs w:val="20"/>
          </w:rPr>
          <w:tab/>
          <w: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t>
        </w:r>
      </w:ins>
    </w:p>
    <w:p w14:paraId="034F03B7" w14:textId="77777777" w:rsidR="0017433C" w:rsidRPr="001D643B" w:rsidRDefault="0017433C" w:rsidP="0017433C">
      <w:pPr>
        <w:spacing w:before="120" w:after="120"/>
        <w:jc w:val="both"/>
        <w:rPr>
          <w:ins w:id="572" w:author="Joint Sponsors" w:date="2025-03-20T12:25:00Z" w16du:dateUtc="2025-03-20T17:25:00Z"/>
          <w:bCs/>
        </w:rPr>
      </w:pPr>
      <w:ins w:id="573" w:author="Joint Sponsors" w:date="2025-03-20T12:25:00Z" w16du:dateUtc="2025-03-20T17:25:00Z">
        <w:r w:rsidRPr="001D643B">
          <w:rPr>
            <w:bCs/>
          </w:rPr>
          <w:t>B.</w:t>
        </w:r>
        <w:r w:rsidRPr="001D643B">
          <w:rPr>
            <w:bCs/>
          </w:rPr>
          <w:tab/>
        </w:r>
        <w:r w:rsidRPr="001D643B">
          <w:rPr>
            <w:bCs/>
            <w:u w:val="single"/>
          </w:rPr>
          <w:t>ERCOT represents, warrants, and covenants that</w:t>
        </w:r>
        <w:r w:rsidRPr="001D643B">
          <w:rPr>
            <w:bCs/>
          </w:rPr>
          <w:t>:</w:t>
        </w:r>
      </w:ins>
    </w:p>
    <w:p w14:paraId="094E4353" w14:textId="77777777" w:rsidR="0017433C" w:rsidRPr="001D643B" w:rsidRDefault="0017433C" w:rsidP="0017433C">
      <w:pPr>
        <w:spacing w:before="120" w:after="120"/>
        <w:ind w:left="1440" w:hanging="720"/>
        <w:jc w:val="both"/>
        <w:rPr>
          <w:ins w:id="574" w:author="Joint Sponsors" w:date="2025-03-20T12:25:00Z" w16du:dateUtc="2025-03-20T17:25:00Z"/>
          <w:bCs/>
          <w:szCs w:val="20"/>
        </w:rPr>
      </w:pPr>
      <w:ins w:id="575" w:author="Joint Sponsors" w:date="2025-03-20T12:25:00Z" w16du:dateUtc="2025-03-20T17:25:00Z">
        <w:r w:rsidRPr="001D643B">
          <w:rPr>
            <w:bCs/>
            <w:szCs w:val="20"/>
          </w:rPr>
          <w:lastRenderedPageBreak/>
          <w:t>(1)</w:t>
        </w:r>
        <w:r w:rsidRPr="001D643B">
          <w:rPr>
            <w:bCs/>
            <w:szCs w:val="20"/>
          </w:rPr>
          <w:tab/>
          <w:t>ERCOT is the Independent Organization certified under PURA §39.151 for the ERCOT Region;</w:t>
        </w:r>
      </w:ins>
    </w:p>
    <w:p w14:paraId="1A797158" w14:textId="77777777" w:rsidR="0017433C" w:rsidRPr="001D643B" w:rsidRDefault="0017433C" w:rsidP="0017433C">
      <w:pPr>
        <w:spacing w:before="120" w:after="120"/>
        <w:ind w:left="1440" w:hanging="720"/>
        <w:jc w:val="both"/>
        <w:rPr>
          <w:ins w:id="576" w:author="Joint Sponsors" w:date="2025-03-20T12:25:00Z" w16du:dateUtc="2025-03-20T17:25:00Z"/>
          <w:bCs/>
          <w:szCs w:val="20"/>
        </w:rPr>
      </w:pPr>
      <w:ins w:id="577" w:author="Joint Sponsors" w:date="2025-03-20T12:25:00Z" w16du:dateUtc="2025-03-20T17:25:00Z">
        <w:r w:rsidRPr="001D643B">
          <w:rPr>
            <w:bCs/>
            <w:szCs w:val="20"/>
          </w:rPr>
          <w:t>(2)</w:t>
        </w:r>
        <w:r w:rsidRPr="001D643B">
          <w:rPr>
            <w:bCs/>
            <w:szCs w:val="20"/>
          </w:rPr>
          <w:tab/>
          <w:t>ERCOT is duly organized, validly existing, and in good standing under the laws of Texas, and is authorized to do business in Texas;</w:t>
        </w:r>
      </w:ins>
    </w:p>
    <w:p w14:paraId="3FFDEB31" w14:textId="77777777" w:rsidR="0017433C" w:rsidRPr="001D643B" w:rsidRDefault="0017433C" w:rsidP="0017433C">
      <w:pPr>
        <w:spacing w:before="120" w:after="120"/>
        <w:ind w:left="1440" w:hanging="720"/>
        <w:jc w:val="both"/>
        <w:rPr>
          <w:ins w:id="578" w:author="Joint Sponsors" w:date="2025-03-20T12:25:00Z" w16du:dateUtc="2025-03-20T17:25:00Z"/>
          <w:bCs/>
          <w:szCs w:val="20"/>
        </w:rPr>
      </w:pPr>
      <w:ins w:id="579" w:author="Joint Sponsors" w:date="2025-03-20T12:25:00Z" w16du:dateUtc="2025-03-20T17:25:00Z">
        <w:r w:rsidRPr="001D643B">
          <w:rPr>
            <w:bCs/>
            <w:szCs w:val="20"/>
          </w:rPr>
          <w:t>(3)</w:t>
        </w:r>
        <w:r w:rsidRPr="001D643B">
          <w:rPr>
            <w:bCs/>
            <w:szCs w:val="20"/>
          </w:rPr>
          <w:tab/>
          <w:t xml:space="preserve">ERCOT has full power and authority to enter into this Agreement and perform </w:t>
        </w:r>
        <w:proofErr w:type="gramStart"/>
        <w:r w:rsidRPr="001D643B">
          <w:rPr>
            <w:bCs/>
            <w:szCs w:val="20"/>
          </w:rPr>
          <w:t>all of</w:t>
        </w:r>
        <w:proofErr w:type="gramEnd"/>
        <w:r w:rsidRPr="001D643B">
          <w:rPr>
            <w:bCs/>
            <w:szCs w:val="20"/>
          </w:rPr>
          <w:t xml:space="preserve"> ERCOT’s obligations, representations, warranties and covenants under this Agreement;</w:t>
        </w:r>
      </w:ins>
    </w:p>
    <w:p w14:paraId="0B34842B" w14:textId="77777777" w:rsidR="0017433C" w:rsidRPr="001D643B" w:rsidRDefault="0017433C" w:rsidP="0017433C">
      <w:pPr>
        <w:spacing w:before="120" w:after="120"/>
        <w:ind w:left="1440" w:hanging="720"/>
        <w:jc w:val="both"/>
        <w:rPr>
          <w:ins w:id="580" w:author="Joint Sponsors" w:date="2025-03-20T12:25:00Z" w16du:dateUtc="2025-03-20T17:25:00Z"/>
          <w:bCs/>
          <w:szCs w:val="20"/>
        </w:rPr>
      </w:pPr>
      <w:ins w:id="581" w:author="Joint Sponsors" w:date="2025-03-20T12:25:00Z" w16du:dateUtc="2025-03-20T17:25:00Z">
        <w:r w:rsidRPr="001D643B">
          <w:rPr>
            <w:bCs/>
            <w:szCs w:val="20"/>
          </w:rPr>
          <w:t>(4)</w:t>
        </w:r>
        <w:r w:rsidRPr="001D643B">
          <w:rPr>
            <w:bCs/>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ins>
    </w:p>
    <w:p w14:paraId="78BF1AD1" w14:textId="77777777" w:rsidR="0017433C" w:rsidRPr="001D643B" w:rsidRDefault="0017433C" w:rsidP="0017433C">
      <w:pPr>
        <w:spacing w:before="120" w:after="120"/>
        <w:ind w:left="1440" w:hanging="720"/>
        <w:jc w:val="both"/>
        <w:rPr>
          <w:ins w:id="582" w:author="Joint Sponsors" w:date="2025-03-20T12:25:00Z" w16du:dateUtc="2025-03-20T17:25:00Z"/>
          <w:bCs/>
          <w:szCs w:val="20"/>
        </w:rPr>
      </w:pPr>
      <w:ins w:id="583" w:author="Joint Sponsors" w:date="2025-03-20T12:25:00Z" w16du:dateUtc="2025-03-20T17:25:00Z">
        <w:r w:rsidRPr="001D643B">
          <w:rPr>
            <w:bCs/>
            <w:szCs w:val="20"/>
          </w:rPr>
          <w:t>(5)</w:t>
        </w:r>
        <w:r w:rsidRPr="001D643B">
          <w:rPr>
            <w:bCs/>
            <w:szCs w:val="20"/>
          </w:rPr>
          <w:tab/>
          <w:t>The execution, delivery, and performance of this Agreement by ERCOT have been duly authorized by all requisite action of its governing body;</w:t>
        </w:r>
      </w:ins>
    </w:p>
    <w:p w14:paraId="5674C2C7" w14:textId="77777777" w:rsidR="0017433C" w:rsidRPr="001D643B" w:rsidRDefault="0017433C" w:rsidP="0017433C">
      <w:pPr>
        <w:spacing w:before="120" w:after="120"/>
        <w:ind w:left="1440" w:hanging="720"/>
        <w:jc w:val="both"/>
        <w:rPr>
          <w:ins w:id="584" w:author="Joint Sponsors" w:date="2025-03-20T12:25:00Z" w16du:dateUtc="2025-03-20T17:25:00Z"/>
          <w:bCs/>
          <w:szCs w:val="20"/>
        </w:rPr>
      </w:pPr>
      <w:ins w:id="585" w:author="Joint Sponsors" w:date="2025-03-20T12:25:00Z" w16du:dateUtc="2025-03-20T17:25:00Z">
        <w:r w:rsidRPr="001D643B">
          <w:rPr>
            <w:bCs/>
            <w:szCs w:val="20"/>
          </w:rPr>
          <w:t>(6)</w:t>
        </w:r>
        <w:r w:rsidRPr="001D643B">
          <w:rPr>
            <w:bCs/>
            <w:szCs w:val="20"/>
          </w:rPr>
          <w:tab/>
          <w:t>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t>
        </w:r>
      </w:ins>
    </w:p>
    <w:p w14:paraId="58613A10" w14:textId="77777777" w:rsidR="0017433C" w:rsidRPr="001D643B" w:rsidRDefault="0017433C" w:rsidP="0017433C">
      <w:pPr>
        <w:spacing w:before="120" w:after="120"/>
        <w:ind w:left="1440" w:hanging="720"/>
        <w:jc w:val="both"/>
        <w:rPr>
          <w:ins w:id="586" w:author="Joint Sponsors" w:date="2025-03-20T12:25:00Z" w16du:dateUtc="2025-03-20T17:25:00Z"/>
          <w:bCs/>
          <w:szCs w:val="20"/>
        </w:rPr>
      </w:pPr>
      <w:ins w:id="587" w:author="Joint Sponsors" w:date="2025-03-20T12:25:00Z" w16du:dateUtc="2025-03-20T17:25:00Z">
        <w:r w:rsidRPr="001D643B">
          <w:rPr>
            <w:bCs/>
            <w:szCs w:val="20"/>
          </w:rPr>
          <w:t>(7)</w:t>
        </w:r>
        <w:r w:rsidRPr="001D643B">
          <w:rPr>
            <w:bCs/>
            <w:szCs w:val="20"/>
          </w:rPr>
          <w:tab/>
          <w:t>ERCOT is not in violation of any laws, ordinances, or governmental rules, regulations or order of any Governmental Authority or arbitration board materially affecting performance of this Agreement and to which it is subject;</w:t>
        </w:r>
      </w:ins>
    </w:p>
    <w:p w14:paraId="24FD55A0" w14:textId="77777777" w:rsidR="0017433C" w:rsidRPr="001D643B" w:rsidRDefault="0017433C" w:rsidP="0017433C">
      <w:pPr>
        <w:spacing w:before="120" w:after="120"/>
        <w:ind w:left="1440" w:hanging="720"/>
        <w:jc w:val="both"/>
        <w:rPr>
          <w:ins w:id="588" w:author="Joint Sponsors" w:date="2025-03-20T12:25:00Z" w16du:dateUtc="2025-03-20T17:25:00Z"/>
          <w:bCs/>
          <w:szCs w:val="20"/>
        </w:rPr>
      </w:pPr>
      <w:ins w:id="589" w:author="Joint Sponsors" w:date="2025-03-20T12:25:00Z" w16du:dateUtc="2025-03-20T17:25:00Z">
        <w:r w:rsidRPr="001D643B">
          <w:rPr>
            <w:bCs/>
            <w:szCs w:val="20"/>
          </w:rPr>
          <w:t>(8)</w:t>
        </w:r>
        <w:r w:rsidRPr="001D643B">
          <w:rPr>
            <w:bCs/>
            <w:szCs w:val="20"/>
          </w:rPr>
          <w:tab/>
          <w:t>ERCOT is not Bankrupt, does not contemplate becoming Bankrupt nor, to its knowledge, will become Bankrupt; and</w:t>
        </w:r>
      </w:ins>
    </w:p>
    <w:p w14:paraId="25CA9E7D" w14:textId="77777777" w:rsidR="0017433C" w:rsidRPr="001D643B" w:rsidRDefault="0017433C" w:rsidP="0017433C">
      <w:pPr>
        <w:spacing w:before="120" w:after="120"/>
        <w:ind w:left="1440" w:hanging="720"/>
        <w:jc w:val="both"/>
        <w:rPr>
          <w:ins w:id="590" w:author="Joint Sponsors" w:date="2025-03-20T12:25:00Z" w16du:dateUtc="2025-03-20T17:25:00Z"/>
          <w:bCs/>
          <w:szCs w:val="20"/>
        </w:rPr>
      </w:pPr>
      <w:ins w:id="591" w:author="Joint Sponsors" w:date="2025-03-20T12:25:00Z" w16du:dateUtc="2025-03-20T17:25:00Z">
        <w:r w:rsidRPr="001D643B">
          <w:rPr>
            <w:bCs/>
            <w:szCs w:val="20"/>
          </w:rPr>
          <w:t>(9)</w:t>
        </w:r>
        <w:r w:rsidRPr="001D643B">
          <w:rPr>
            <w:bCs/>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ins>
    </w:p>
    <w:p w14:paraId="692EE033" w14:textId="77777777" w:rsidR="0017433C" w:rsidRPr="001D643B" w:rsidRDefault="0017433C" w:rsidP="0017433C">
      <w:pPr>
        <w:spacing w:before="120" w:after="120"/>
        <w:jc w:val="both"/>
        <w:rPr>
          <w:ins w:id="592" w:author="Joint Sponsors" w:date="2025-03-20T12:25:00Z" w16du:dateUtc="2025-03-20T17:25:00Z"/>
          <w:bCs/>
          <w:u w:val="single"/>
        </w:rPr>
      </w:pPr>
      <w:ins w:id="593" w:author="Joint Sponsors" w:date="2025-03-20T12:25:00Z" w16du:dateUtc="2025-03-20T17:25:00Z">
        <w:r w:rsidRPr="001D643B">
          <w:rPr>
            <w:bCs/>
            <w:u w:val="single"/>
          </w:rPr>
          <w:t>Section 5. Participant Obligations.</w:t>
        </w:r>
      </w:ins>
    </w:p>
    <w:p w14:paraId="465BE69C" w14:textId="77777777" w:rsidR="0017433C" w:rsidRPr="001D643B" w:rsidRDefault="0017433C" w:rsidP="0017433C">
      <w:pPr>
        <w:spacing w:before="120" w:after="120"/>
        <w:ind w:left="720" w:hanging="720"/>
        <w:jc w:val="both"/>
        <w:rPr>
          <w:ins w:id="594" w:author="Joint Sponsors" w:date="2025-03-20T12:25:00Z" w16du:dateUtc="2025-03-20T17:25:00Z"/>
          <w:bCs/>
          <w:szCs w:val="20"/>
        </w:rPr>
      </w:pPr>
      <w:ins w:id="595" w:author="Joint Sponsors" w:date="2025-03-20T12:25:00Z" w16du:dateUtc="2025-03-20T17:25:00Z">
        <w:r w:rsidRPr="001D643B">
          <w:rPr>
            <w:bCs/>
            <w:szCs w:val="20"/>
          </w:rPr>
          <w:t>A.</w:t>
        </w:r>
        <w:r w:rsidRPr="001D643B">
          <w:rPr>
            <w:bCs/>
            <w:szCs w:val="20"/>
          </w:rPr>
          <w:tab/>
          <w:t xml:space="preserve">Participant shall comply with, and be bound by, all ERCOT Protocols, and ERCOT Operating Guides as they pertain to operation of </w:t>
        </w:r>
        <w:proofErr w:type="gramStart"/>
        <w:r w:rsidRPr="001D643B">
          <w:rPr>
            <w:bCs/>
            <w:szCs w:val="20"/>
          </w:rPr>
          <w:t>a</w:t>
        </w:r>
        <w:proofErr w:type="gramEnd"/>
        <w:r w:rsidRPr="001D643B">
          <w:rPr>
            <w:bCs/>
            <w:szCs w:val="20"/>
          </w:rPr>
          <w:t xml:space="preserve"> Advanced Grid Capable Resource by a Resource Entity. </w:t>
        </w:r>
        <w:r w:rsidRPr="001D643B">
          <w:rPr>
            <w:bCs/>
            <w:szCs w:val="20"/>
          </w:rPr>
          <w:tab/>
        </w:r>
      </w:ins>
    </w:p>
    <w:p w14:paraId="4EAABF98" w14:textId="77777777" w:rsidR="0017433C" w:rsidRPr="001D643B" w:rsidRDefault="0017433C" w:rsidP="0017433C">
      <w:pPr>
        <w:spacing w:before="120" w:after="120"/>
        <w:ind w:left="720" w:hanging="720"/>
        <w:jc w:val="both"/>
        <w:rPr>
          <w:ins w:id="596" w:author="Joint Sponsors" w:date="2025-03-20T12:25:00Z" w16du:dateUtc="2025-03-20T17:25:00Z"/>
          <w:bCs/>
          <w:szCs w:val="20"/>
        </w:rPr>
      </w:pPr>
      <w:ins w:id="597" w:author="Joint Sponsors" w:date="2025-03-20T12:25:00Z" w16du:dateUtc="2025-03-20T17:25:00Z">
        <w:r w:rsidRPr="001D643B">
          <w:rPr>
            <w:bCs/>
            <w:szCs w:val="20"/>
          </w:rPr>
          <w:t>B.</w:t>
        </w:r>
        <w:r w:rsidRPr="001D643B">
          <w:rPr>
            <w:bCs/>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16 U.S.C. § 824(e)(2005), or ERCOT itself to become a “public utility” under the Federal Power Act or become subject to the plenary jurisdiction of the Federal Energy Regulatory Commission (FERC). </w:t>
        </w:r>
      </w:ins>
    </w:p>
    <w:p w14:paraId="07850AA8" w14:textId="77777777" w:rsidR="0017433C" w:rsidRPr="001D643B" w:rsidRDefault="0017433C" w:rsidP="0017433C">
      <w:pPr>
        <w:spacing w:before="120" w:after="120"/>
        <w:jc w:val="both"/>
        <w:rPr>
          <w:ins w:id="598" w:author="Joint Sponsors" w:date="2025-03-20T12:25:00Z" w16du:dateUtc="2025-03-20T17:25:00Z"/>
          <w:bCs/>
          <w:u w:val="single"/>
        </w:rPr>
      </w:pPr>
      <w:ins w:id="599" w:author="Joint Sponsors" w:date="2025-03-20T12:25:00Z" w16du:dateUtc="2025-03-20T17:25:00Z">
        <w:r w:rsidRPr="001D643B">
          <w:rPr>
            <w:bCs/>
            <w:u w:val="single"/>
          </w:rPr>
          <w:t>Section 6. ERCOT Obligations.</w:t>
        </w:r>
      </w:ins>
    </w:p>
    <w:p w14:paraId="15F679BE" w14:textId="77777777" w:rsidR="0017433C" w:rsidRPr="001D643B" w:rsidRDefault="0017433C" w:rsidP="0017433C">
      <w:pPr>
        <w:spacing w:before="120" w:after="120"/>
        <w:ind w:left="720" w:hanging="720"/>
        <w:jc w:val="both"/>
        <w:rPr>
          <w:ins w:id="600" w:author="Joint Sponsors" w:date="2025-03-20T12:25:00Z" w16du:dateUtc="2025-03-20T17:25:00Z"/>
          <w:bCs/>
          <w:szCs w:val="20"/>
        </w:rPr>
      </w:pPr>
      <w:ins w:id="601" w:author="Joint Sponsors" w:date="2025-03-20T12:25:00Z" w16du:dateUtc="2025-03-20T17:25:00Z">
        <w:r w:rsidRPr="001D643B">
          <w:rPr>
            <w:bCs/>
            <w:szCs w:val="20"/>
          </w:rPr>
          <w:lastRenderedPageBreak/>
          <w:t>A.</w:t>
        </w:r>
        <w:r w:rsidRPr="001D643B">
          <w:rPr>
            <w:bCs/>
            <w:szCs w:val="20"/>
          </w:rPr>
          <w:tab/>
          <w:t>ERCOT shall comply with, and be bound by, all ERCOT Protocols.</w:t>
        </w:r>
      </w:ins>
    </w:p>
    <w:p w14:paraId="2BA93608" w14:textId="77777777" w:rsidR="0017433C" w:rsidRPr="001D643B" w:rsidRDefault="0017433C" w:rsidP="0017433C">
      <w:pPr>
        <w:spacing w:before="120" w:after="120"/>
        <w:ind w:left="720" w:hanging="720"/>
        <w:jc w:val="both"/>
        <w:rPr>
          <w:ins w:id="602" w:author="Joint Sponsors" w:date="2025-03-20T12:25:00Z" w16du:dateUtc="2025-03-20T17:25:00Z"/>
          <w:bCs/>
          <w:szCs w:val="20"/>
        </w:rPr>
      </w:pPr>
      <w:ins w:id="603" w:author="Joint Sponsors" w:date="2025-03-20T12:25:00Z" w16du:dateUtc="2025-03-20T17:25:00Z">
        <w:r w:rsidRPr="001D643B">
          <w:rPr>
            <w:bCs/>
            <w:szCs w:val="20"/>
          </w:rPr>
          <w:t>B.</w:t>
        </w:r>
        <w:r w:rsidRPr="001D643B">
          <w:rPr>
            <w:bCs/>
            <w:szCs w:val="20"/>
          </w:rPr>
          <w:tab/>
          <w:t xml:space="preserve">ERCOT shall not take any action, without first providing written notice to Participant and reasonable time for Participant and other Market Participants to respond, that would cause Participant if Participant </w:t>
        </w:r>
        <w:proofErr w:type="gramStart"/>
        <w:r w:rsidRPr="001D643B">
          <w:rPr>
            <w:bCs/>
            <w:szCs w:val="20"/>
          </w:rPr>
          <w:t>is</w:t>
        </w:r>
        <w:proofErr w:type="gramEnd"/>
        <w:r w:rsidRPr="001D643B">
          <w:rPr>
            <w:bCs/>
            <w:szCs w:val="20"/>
          </w:rPr>
          <w:t xml:space="preserve"> not a “public utility” under the Federal Power Act, or ERCOT itself to become a “public utility” under the Federal Power Act or become subject to the plenary jurisdiction of the FERC.  If ERCOT receives any notice </w:t>
        </w:r>
        <w:proofErr w:type="gramStart"/>
        <w:r w:rsidRPr="001D643B">
          <w:rPr>
            <w:bCs/>
            <w:szCs w:val="20"/>
          </w:rPr>
          <w:t>similar to</w:t>
        </w:r>
        <w:proofErr w:type="gramEnd"/>
        <w:r w:rsidRPr="001D643B">
          <w:rPr>
            <w:bCs/>
            <w:szCs w:val="20"/>
          </w:rPr>
          <w:t xml:space="preserve"> that described in Section 5(B) from any Market Participant, ERCOT shall provide notice of same to Participant.</w:t>
        </w:r>
      </w:ins>
    </w:p>
    <w:p w14:paraId="158A99BD" w14:textId="77777777" w:rsidR="0017433C" w:rsidRPr="001D643B" w:rsidRDefault="0017433C" w:rsidP="0017433C">
      <w:pPr>
        <w:spacing w:before="120" w:after="120"/>
        <w:jc w:val="both"/>
        <w:rPr>
          <w:ins w:id="604" w:author="Joint Sponsors" w:date="2025-03-20T12:25:00Z" w16du:dateUtc="2025-03-20T17:25:00Z"/>
          <w:bCs/>
          <w:u w:val="single"/>
        </w:rPr>
      </w:pPr>
      <w:ins w:id="605" w:author="Joint Sponsors" w:date="2025-03-20T12:25:00Z" w16du:dateUtc="2025-03-20T17:25:00Z">
        <w:r w:rsidRPr="001D643B">
          <w:rPr>
            <w:bCs/>
            <w:u w:val="single"/>
          </w:rPr>
          <w:t xml:space="preserve">Section 7. </w:t>
        </w:r>
        <w:r w:rsidRPr="00C2337B">
          <w:rPr>
            <w:bCs/>
            <w:u w:val="single"/>
          </w:rPr>
          <w:t xml:space="preserve">Advanced Grid Support Service </w:t>
        </w:r>
        <w:r w:rsidRPr="001D643B">
          <w:rPr>
            <w:bCs/>
            <w:u w:val="single"/>
          </w:rPr>
          <w:t>Decertification.</w:t>
        </w:r>
      </w:ins>
    </w:p>
    <w:p w14:paraId="0138B06B" w14:textId="77777777" w:rsidR="0017433C" w:rsidRPr="001D643B" w:rsidRDefault="0017433C" w:rsidP="0017433C">
      <w:pPr>
        <w:spacing w:before="120" w:after="120"/>
        <w:jc w:val="both"/>
        <w:rPr>
          <w:ins w:id="606" w:author="Joint Sponsors" w:date="2025-03-20T12:25:00Z" w16du:dateUtc="2025-03-20T17:25:00Z"/>
          <w:bCs/>
        </w:rPr>
      </w:pPr>
      <w:ins w:id="607" w:author="Joint Sponsors" w:date="2025-03-20T12:25:00Z" w16du:dateUtc="2025-03-20T17:25:00Z">
        <w:r w:rsidRPr="001D643B">
          <w:rPr>
            <w:bCs/>
          </w:rPr>
          <w:t xml:space="preserve">If </w:t>
        </w:r>
        <w:proofErr w:type="spellStart"/>
        <w:r w:rsidRPr="001D643B">
          <w:rPr>
            <w:bCs/>
          </w:rPr>
          <w:t>a</w:t>
        </w:r>
        <w:proofErr w:type="spellEnd"/>
        <w:r w:rsidRPr="001D643B">
          <w:rPr>
            <w:bCs/>
          </w:rPr>
          <w:t xml:space="preserve">  Advanced Grid Capable Resource does not remain certified, or if it is in default as described in Section 10(A)(2)(e) during the term of this Agreement, then the Hourly Availability Fee is reduced to zero for the remainder of the Full Term, and Participant will be required to refund to ERCOT certain amounts paid by ERCOT under this Agreement during the Full Term as described in the ERCOT Protocols.</w:t>
        </w:r>
      </w:ins>
    </w:p>
    <w:p w14:paraId="76D4BAA8" w14:textId="77777777" w:rsidR="0017433C" w:rsidRPr="001D643B" w:rsidRDefault="0017433C" w:rsidP="0017433C">
      <w:pPr>
        <w:spacing w:before="120" w:after="120"/>
        <w:jc w:val="both"/>
        <w:rPr>
          <w:ins w:id="608" w:author="Joint Sponsors" w:date="2025-03-20T12:25:00Z" w16du:dateUtc="2025-03-20T17:25:00Z"/>
          <w:bCs/>
          <w:u w:val="single"/>
        </w:rPr>
      </w:pPr>
      <w:ins w:id="609" w:author="Joint Sponsors" w:date="2025-03-20T12:25:00Z" w16du:dateUtc="2025-03-20T17:25:00Z">
        <w:r w:rsidRPr="001D643B">
          <w:rPr>
            <w:bCs/>
            <w:u w:val="single"/>
          </w:rPr>
          <w:t>Section 8. Operation.</w:t>
        </w:r>
      </w:ins>
    </w:p>
    <w:p w14:paraId="5A09AB4D" w14:textId="77777777" w:rsidR="0017433C" w:rsidRPr="001D643B" w:rsidRDefault="0017433C" w:rsidP="0017433C">
      <w:pPr>
        <w:spacing w:before="120" w:after="120"/>
        <w:ind w:left="720" w:hanging="720"/>
        <w:jc w:val="both"/>
        <w:rPr>
          <w:ins w:id="610" w:author="Joint Sponsors" w:date="2025-03-20T12:25:00Z" w16du:dateUtc="2025-03-20T17:25:00Z"/>
          <w:bCs/>
          <w:szCs w:val="20"/>
        </w:rPr>
      </w:pPr>
      <w:ins w:id="611" w:author="Joint Sponsors" w:date="2025-03-20T12:25:00Z" w16du:dateUtc="2025-03-20T17:25:00Z">
        <w:r w:rsidRPr="001D643B">
          <w:rPr>
            <w:bCs/>
            <w:szCs w:val="20"/>
          </w:rPr>
          <w:t>A.</w:t>
        </w:r>
        <w:r w:rsidRPr="001D643B">
          <w:rPr>
            <w:bCs/>
            <w:szCs w:val="20"/>
          </w:rPr>
          <w:tab/>
        </w:r>
        <w:r w:rsidRPr="001D643B">
          <w:rPr>
            <w:bCs/>
            <w:szCs w:val="20"/>
            <w:u w:val="single"/>
          </w:rPr>
          <w:t>Advanced Grid Capable Resource Maintenance.</w:t>
        </w:r>
        <w:r w:rsidRPr="001D643B">
          <w:rPr>
            <w:bCs/>
            <w:szCs w:val="20"/>
          </w:rPr>
          <w:t xml:space="preserve"> The Advanced Grid Capable Resource for the contract year shall report all planned and forced outages in accordance with these protocols</w:t>
        </w:r>
      </w:ins>
    </w:p>
    <w:p w14:paraId="3FFDA07C" w14:textId="77777777" w:rsidR="0017433C" w:rsidRPr="001D643B" w:rsidRDefault="0017433C" w:rsidP="0017433C">
      <w:pPr>
        <w:spacing w:before="120" w:after="120"/>
        <w:ind w:left="720" w:hanging="720"/>
        <w:jc w:val="both"/>
        <w:rPr>
          <w:ins w:id="612" w:author="Joint Sponsors" w:date="2025-03-20T12:25:00Z" w16du:dateUtc="2025-03-20T17:25:00Z"/>
          <w:bCs/>
          <w:szCs w:val="20"/>
        </w:rPr>
      </w:pPr>
      <w:ins w:id="613" w:author="Joint Sponsors" w:date="2025-03-20T12:25:00Z" w16du:dateUtc="2025-03-20T17:25:00Z">
        <w:r w:rsidRPr="001D643B">
          <w:rPr>
            <w:bCs/>
            <w:szCs w:val="20"/>
          </w:rPr>
          <w:t>B.</w:t>
        </w:r>
        <w:r w:rsidRPr="001D643B">
          <w:rPr>
            <w:bCs/>
            <w:szCs w:val="20"/>
          </w:rPr>
          <w:tab/>
        </w:r>
        <w:r w:rsidRPr="001D643B">
          <w:rPr>
            <w:bCs/>
            <w:szCs w:val="20"/>
            <w:u w:val="single"/>
          </w:rPr>
          <w:t>Planning Data.</w:t>
        </w:r>
      </w:ins>
    </w:p>
    <w:p w14:paraId="00028407" w14:textId="77777777" w:rsidR="0017433C" w:rsidRPr="001D643B" w:rsidRDefault="0017433C" w:rsidP="0017433C">
      <w:pPr>
        <w:spacing w:before="120" w:after="120"/>
        <w:ind w:left="720"/>
        <w:jc w:val="both"/>
        <w:rPr>
          <w:ins w:id="614" w:author="Joint Sponsors" w:date="2025-03-20T12:25:00Z" w16du:dateUtc="2025-03-20T17:25:00Z"/>
          <w:bCs/>
          <w:szCs w:val="20"/>
        </w:rPr>
      </w:pPr>
      <w:ins w:id="615" w:author="Joint Sponsors" w:date="2025-03-20T12:25:00Z" w16du:dateUtc="2025-03-20T17:25:00Z">
        <w:r w:rsidRPr="001D643B">
          <w:rPr>
            <w:bCs/>
            <w:szCs w:val="20"/>
          </w:rPr>
          <w:t>Participant shall timely report to ERCOT those items and conditions necessary for ERCOT’s internal planning and compliance with ERCOT’s guidelines in effect from time to time.  The information supplied must include, without limitation, the following:</w:t>
        </w:r>
      </w:ins>
    </w:p>
    <w:p w14:paraId="7B8F9EE3" w14:textId="77777777" w:rsidR="0017433C" w:rsidRPr="001D643B" w:rsidRDefault="0017433C" w:rsidP="0017433C">
      <w:pPr>
        <w:spacing w:before="120" w:after="120"/>
        <w:ind w:left="1440" w:hanging="720"/>
        <w:jc w:val="both"/>
        <w:rPr>
          <w:ins w:id="616" w:author="Joint Sponsors" w:date="2025-03-20T12:25:00Z" w16du:dateUtc="2025-03-20T17:25:00Z"/>
          <w:bCs/>
          <w:szCs w:val="20"/>
        </w:rPr>
      </w:pPr>
      <w:ins w:id="617" w:author="Joint Sponsors" w:date="2025-03-20T12:25:00Z" w16du:dateUtc="2025-03-20T17:25:00Z">
        <w:r w:rsidRPr="001D643B">
          <w:rPr>
            <w:bCs/>
            <w:szCs w:val="20"/>
          </w:rPr>
          <w:t>(1)</w:t>
        </w:r>
        <w:r w:rsidRPr="001D643B">
          <w:rPr>
            <w:bCs/>
            <w:szCs w:val="20"/>
          </w:rPr>
          <w:tab/>
          <w:t>Availability Plan for each hour of the next Operating Day submitted by 0600 of the preceding day; and</w:t>
        </w:r>
      </w:ins>
    </w:p>
    <w:p w14:paraId="4FCF59F5" w14:textId="77777777" w:rsidR="0017433C" w:rsidRPr="001D643B" w:rsidRDefault="0017433C" w:rsidP="0017433C">
      <w:pPr>
        <w:spacing w:before="120" w:after="120"/>
        <w:ind w:left="1440" w:hanging="720"/>
        <w:jc w:val="both"/>
        <w:rPr>
          <w:ins w:id="618" w:author="Joint Sponsors" w:date="2025-03-20T12:25:00Z" w16du:dateUtc="2025-03-20T17:25:00Z"/>
          <w:bCs/>
          <w:szCs w:val="20"/>
        </w:rPr>
      </w:pPr>
      <w:ins w:id="619" w:author="Joint Sponsors" w:date="2025-03-20T12:25:00Z" w16du:dateUtc="2025-03-20T17:25:00Z">
        <w:r w:rsidRPr="001D643B">
          <w:rPr>
            <w:bCs/>
            <w:szCs w:val="20"/>
          </w:rPr>
          <w:t>(2)</w:t>
        </w:r>
        <w:r w:rsidRPr="001D643B">
          <w:rPr>
            <w:bCs/>
            <w:szCs w:val="20"/>
          </w:rPr>
          <w:tab/>
          <w:t>Revised Availability Plan reflecting changes in hourly availability of</w:t>
        </w:r>
        <w:r w:rsidRPr="001D643B">
          <w:rPr>
            <w:bCs/>
            <w:color w:val="000000"/>
          </w:rPr>
          <w:t xml:space="preserve"> </w:t>
        </w:r>
        <w:r w:rsidRPr="001D643B">
          <w:rPr>
            <w:bCs/>
            <w:szCs w:val="20"/>
          </w:rPr>
          <w:t>Advanced Grid Capability status as indicated in a revised Availability Plan as soon as reasonably practical, but in no event later than 60 minutes after the event that caused the change.</w:t>
        </w:r>
      </w:ins>
    </w:p>
    <w:p w14:paraId="60BAFE91" w14:textId="77777777" w:rsidR="0017433C" w:rsidRPr="001D643B" w:rsidRDefault="0017433C" w:rsidP="0017433C">
      <w:pPr>
        <w:spacing w:before="120" w:after="120"/>
        <w:ind w:left="720" w:hanging="720"/>
        <w:jc w:val="both"/>
        <w:rPr>
          <w:ins w:id="620" w:author="Joint Sponsors" w:date="2025-03-20T12:25:00Z" w16du:dateUtc="2025-03-20T17:25:00Z"/>
          <w:bCs/>
          <w:szCs w:val="20"/>
          <w:u w:val="single"/>
        </w:rPr>
      </w:pPr>
      <w:ins w:id="621" w:author="Joint Sponsors" w:date="2025-03-20T12:25:00Z" w16du:dateUtc="2025-03-20T17:25:00Z">
        <w:r w:rsidRPr="001D643B">
          <w:rPr>
            <w:bCs/>
            <w:szCs w:val="20"/>
          </w:rPr>
          <w:t>C.</w:t>
        </w:r>
        <w:r w:rsidRPr="001D643B">
          <w:rPr>
            <w:bCs/>
            <w:szCs w:val="20"/>
          </w:rPr>
          <w:tab/>
        </w:r>
        <w:r w:rsidRPr="001D643B">
          <w:rPr>
            <w:bCs/>
            <w:szCs w:val="20"/>
            <w:u w:val="single"/>
          </w:rPr>
          <w:t>Testing.</w:t>
        </w:r>
      </w:ins>
    </w:p>
    <w:p w14:paraId="00C4F678" w14:textId="77777777" w:rsidR="0017433C" w:rsidRPr="001D643B" w:rsidRDefault="0017433C" w:rsidP="0017433C">
      <w:pPr>
        <w:spacing w:before="120" w:after="120"/>
        <w:ind w:left="720" w:hanging="720"/>
        <w:jc w:val="both"/>
        <w:rPr>
          <w:ins w:id="622" w:author="Joint Sponsors" w:date="2025-03-20T12:25:00Z" w16du:dateUtc="2025-03-20T17:25:00Z"/>
          <w:bCs/>
          <w:szCs w:val="20"/>
        </w:rPr>
      </w:pPr>
      <w:ins w:id="623" w:author="Joint Sponsors" w:date="2025-03-20T12:25:00Z" w16du:dateUtc="2025-03-20T17:25:00Z">
        <w:r w:rsidRPr="001D643B">
          <w:rPr>
            <w:bCs/>
            <w:szCs w:val="20"/>
          </w:rPr>
          <w:tab/>
          <w:t>Participant shall perform any ERCOT requested performance testing as described in these Protocols.</w:t>
        </w:r>
      </w:ins>
    </w:p>
    <w:p w14:paraId="1F2FFB64" w14:textId="77777777" w:rsidR="0017433C" w:rsidRPr="001D643B" w:rsidRDefault="0017433C" w:rsidP="0017433C">
      <w:pPr>
        <w:spacing w:before="120" w:after="120"/>
        <w:jc w:val="both"/>
        <w:rPr>
          <w:ins w:id="624" w:author="Joint Sponsors" w:date="2025-03-20T12:25:00Z" w16du:dateUtc="2025-03-20T17:25:00Z"/>
          <w:bCs/>
        </w:rPr>
      </w:pPr>
      <w:ins w:id="625" w:author="Joint Sponsors" w:date="2025-03-20T12:25:00Z" w16du:dateUtc="2025-03-20T17:25:00Z">
        <w:r w:rsidRPr="001D643B">
          <w:rPr>
            <w:bCs/>
          </w:rPr>
          <w:t>D.</w:t>
        </w:r>
        <w:r w:rsidRPr="001D643B">
          <w:rPr>
            <w:bCs/>
          </w:rPr>
          <w:tab/>
        </w:r>
        <w:r w:rsidRPr="001D643B">
          <w:rPr>
            <w:bCs/>
            <w:u w:val="single"/>
          </w:rPr>
          <w:t>Delivery.</w:t>
        </w:r>
      </w:ins>
    </w:p>
    <w:p w14:paraId="0ECBDBBC" w14:textId="00152B8F" w:rsidR="0017433C" w:rsidRPr="006D2CF8" w:rsidRDefault="0017433C" w:rsidP="0017433C">
      <w:pPr>
        <w:pStyle w:val="BodyTextNumbered"/>
        <w:rPr>
          <w:ins w:id="626" w:author="Joint Sponsors" w:date="2025-03-20T12:25:00Z" w16du:dateUtc="2025-03-20T17:25:00Z"/>
          <w:color w:val="000000"/>
          <w:szCs w:val="24"/>
        </w:rPr>
      </w:pPr>
      <w:ins w:id="627" w:author="Joint Sponsors" w:date="2025-03-20T12:25:00Z" w16du:dateUtc="2025-03-20T17:25:00Z">
        <w:r w:rsidRPr="001D643B">
          <w:rPr>
            <w:bCs/>
          </w:rPr>
          <w:t>(1)</w:t>
        </w:r>
        <w:r w:rsidRPr="001D643B">
          <w:rPr>
            <w:bCs/>
          </w:rPr>
          <w:tab/>
        </w:r>
        <w:r>
          <w:t xml:space="preserve">Each </w:t>
        </w:r>
      </w:ins>
      <w:ins w:id="628" w:author="Joint Sponsors" w:date="2025-03-26T19:58:00Z" w16du:dateUtc="2025-03-27T00:58:00Z">
        <w:r w:rsidR="00C5346E">
          <w:t>Inverter-Based Resource (IBR)</w:t>
        </w:r>
      </w:ins>
      <w:ins w:id="629" w:author="Joint Sponsors" w:date="2025-03-20T12:25:00Z" w16du:dateUtc="2025-03-20T17:25:00Z">
        <w:r>
          <w:t xml:space="preserve"> selected to provide AGSS shall be prepared and able to provide AGSS at all hours of operation as may be required by ERCOT, subject only to the limitations described in ERCOT Protocols or the Advanced Grid Support Service Agreement.  </w:t>
        </w:r>
      </w:ins>
    </w:p>
    <w:p w14:paraId="3DB98750" w14:textId="77777777" w:rsidR="0017433C" w:rsidRPr="001D643B" w:rsidRDefault="0017433C" w:rsidP="0017433C">
      <w:pPr>
        <w:spacing w:before="120" w:after="120"/>
        <w:rPr>
          <w:ins w:id="630" w:author="Joint Sponsors" w:date="2025-03-20T12:25:00Z" w16du:dateUtc="2025-03-20T17:25:00Z"/>
          <w:bCs/>
          <w:u w:val="single"/>
        </w:rPr>
      </w:pPr>
      <w:ins w:id="631" w:author="Joint Sponsors" w:date="2025-03-20T12:25:00Z" w16du:dateUtc="2025-03-20T17:25:00Z">
        <w:r w:rsidRPr="001D643B">
          <w:rPr>
            <w:bCs/>
            <w:u w:val="single"/>
          </w:rPr>
          <w:t>Section 9. Payment.</w:t>
        </w:r>
      </w:ins>
    </w:p>
    <w:p w14:paraId="1188D940" w14:textId="77777777" w:rsidR="0017433C" w:rsidRPr="001D643B" w:rsidRDefault="0017433C" w:rsidP="0017433C">
      <w:pPr>
        <w:spacing w:before="120" w:after="120"/>
        <w:ind w:left="720" w:hanging="720"/>
        <w:rPr>
          <w:ins w:id="632" w:author="Joint Sponsors" w:date="2025-03-20T12:25:00Z" w16du:dateUtc="2025-03-20T17:25:00Z"/>
          <w:bCs/>
          <w:szCs w:val="20"/>
        </w:rPr>
      </w:pPr>
      <w:ins w:id="633" w:author="Joint Sponsors" w:date="2025-03-20T12:25:00Z" w16du:dateUtc="2025-03-20T17:25:00Z">
        <w:r w:rsidRPr="001D643B">
          <w:rPr>
            <w:bCs/>
            <w:szCs w:val="20"/>
          </w:rPr>
          <w:t>A.</w:t>
        </w:r>
        <w:r w:rsidRPr="001D643B">
          <w:rPr>
            <w:bCs/>
            <w:szCs w:val="20"/>
          </w:rPr>
          <w:tab/>
        </w:r>
        <w:r w:rsidRPr="001D643B">
          <w:rPr>
            <w:bCs/>
            <w:szCs w:val="20"/>
            <w:u w:val="single"/>
          </w:rPr>
          <w:t>Hourly Standby Fee Payments.</w:t>
        </w:r>
        <w:r w:rsidRPr="001D643B">
          <w:rPr>
            <w:bCs/>
            <w:szCs w:val="20"/>
          </w:rPr>
          <w:t xml:space="preserve"> ERCOT shall pay Participant the Hourly Standby Fee as described below, except as specified otherwise in Section 7 above. </w:t>
        </w:r>
      </w:ins>
    </w:p>
    <w:p w14:paraId="4A032B7D" w14:textId="77777777" w:rsidR="0017433C" w:rsidRPr="001D643B" w:rsidRDefault="0017433C" w:rsidP="0017433C">
      <w:pPr>
        <w:spacing w:before="120" w:after="120"/>
        <w:ind w:left="1440" w:hanging="720"/>
        <w:rPr>
          <w:ins w:id="634" w:author="Joint Sponsors" w:date="2025-03-20T12:25:00Z" w16du:dateUtc="2025-03-20T17:25:00Z"/>
          <w:bCs/>
          <w:szCs w:val="20"/>
        </w:rPr>
      </w:pPr>
      <w:ins w:id="635" w:author="Joint Sponsors" w:date="2025-03-20T12:25:00Z" w16du:dateUtc="2025-03-20T17:25:00Z">
        <w:r w:rsidRPr="001D643B">
          <w:rPr>
            <w:bCs/>
            <w:szCs w:val="20"/>
          </w:rPr>
          <w:lastRenderedPageBreak/>
          <w:t>(1)</w:t>
        </w:r>
        <w:r w:rsidRPr="001D643B">
          <w:rPr>
            <w:bCs/>
            <w:szCs w:val="20"/>
          </w:rPr>
          <w:tab/>
          <w:t>Availability</w:t>
        </w:r>
      </w:ins>
    </w:p>
    <w:p w14:paraId="76A83FEF" w14:textId="77777777" w:rsidR="0017433C" w:rsidRPr="001D643B" w:rsidRDefault="0017433C" w:rsidP="0017433C">
      <w:pPr>
        <w:spacing w:before="120" w:after="120"/>
        <w:ind w:left="2160" w:hanging="720"/>
        <w:rPr>
          <w:ins w:id="636" w:author="Joint Sponsors" w:date="2025-03-20T12:25:00Z" w16du:dateUtc="2025-03-20T17:25:00Z"/>
          <w:bCs/>
          <w:szCs w:val="20"/>
        </w:rPr>
      </w:pPr>
      <w:ins w:id="637" w:author="Joint Sponsors" w:date="2025-03-20T12:25:00Z" w16du:dateUtc="2025-03-20T17:25:00Z">
        <w:r w:rsidRPr="001D643B">
          <w:rPr>
            <w:bCs/>
            <w:szCs w:val="20"/>
          </w:rPr>
          <w:t>(a)</w:t>
        </w:r>
        <w:r w:rsidRPr="001D643B">
          <w:rPr>
            <w:bCs/>
            <w:szCs w:val="20"/>
          </w:rPr>
          <w:tab/>
          <w:t>“Available” means, with respect to a given hour, that Participant has declared, in its Availability Plan.</w:t>
        </w:r>
      </w:ins>
    </w:p>
    <w:p w14:paraId="2FA9B8C0" w14:textId="77777777" w:rsidR="0017433C" w:rsidRPr="001D643B" w:rsidRDefault="0017433C" w:rsidP="0017433C">
      <w:pPr>
        <w:spacing w:before="120" w:after="120"/>
        <w:ind w:left="2160" w:hanging="720"/>
        <w:rPr>
          <w:ins w:id="638" w:author="Joint Sponsors" w:date="2025-03-20T12:25:00Z" w16du:dateUtc="2025-03-20T17:25:00Z"/>
          <w:bCs/>
          <w:szCs w:val="20"/>
        </w:rPr>
      </w:pPr>
      <w:ins w:id="639" w:author="Joint Sponsors" w:date="2025-03-20T12:25:00Z" w16du:dateUtc="2025-03-20T17:25:00Z">
        <w:r w:rsidRPr="001D643B">
          <w:rPr>
            <w:bCs/>
            <w:szCs w:val="20"/>
          </w:rPr>
          <w:t>(b)</w:t>
        </w:r>
        <w:r w:rsidRPr="001D643B">
          <w:rPr>
            <w:bCs/>
            <w:szCs w:val="20"/>
          </w:rPr>
          <w:tab/>
          <w:t xml:space="preserve">The Advanced Grid Capable </w:t>
        </w:r>
        <w:proofErr w:type="spellStart"/>
        <w:r w:rsidRPr="001D643B">
          <w:rPr>
            <w:bCs/>
            <w:szCs w:val="20"/>
          </w:rPr>
          <w:t>Resourceis</w:t>
        </w:r>
        <w:proofErr w:type="spellEnd"/>
        <w:r w:rsidRPr="001D643B">
          <w:rPr>
            <w:bCs/>
            <w:szCs w:val="20"/>
          </w:rPr>
          <w:t xml:space="preserve"> not Available if:</w:t>
        </w:r>
      </w:ins>
    </w:p>
    <w:p w14:paraId="1D215A38" w14:textId="77777777" w:rsidR="0017433C" w:rsidRPr="001D643B" w:rsidRDefault="0017433C" w:rsidP="0017433C">
      <w:pPr>
        <w:spacing w:before="120" w:after="120"/>
        <w:ind w:left="2880" w:hanging="720"/>
        <w:jc w:val="both"/>
        <w:outlineLvl w:val="2"/>
        <w:rPr>
          <w:ins w:id="640" w:author="Joint Sponsors" w:date="2025-03-20T12:25:00Z" w16du:dateUtc="2025-03-20T17:25:00Z"/>
          <w:bCs/>
        </w:rPr>
      </w:pPr>
      <w:ins w:id="641" w:author="Joint Sponsors" w:date="2025-03-20T12:25:00Z" w16du:dateUtc="2025-03-20T17:25:00Z">
        <w:r w:rsidRPr="001D643B">
          <w:rPr>
            <w:bCs/>
            <w:szCs w:val="20"/>
          </w:rPr>
          <w:t>(i)</w:t>
        </w:r>
        <w:r w:rsidRPr="001D643B">
          <w:rPr>
            <w:bCs/>
            <w:szCs w:val="20"/>
          </w:rPr>
          <w:tab/>
          <w:t xml:space="preserve">The Advanced Grid Capable Resource has failed </w:t>
        </w:r>
        <w:proofErr w:type="gramStart"/>
        <w:r w:rsidRPr="001D643B">
          <w:rPr>
            <w:bCs/>
            <w:szCs w:val="20"/>
          </w:rPr>
          <w:t>a</w:t>
        </w:r>
        <w:proofErr w:type="gramEnd"/>
        <w:r w:rsidRPr="001D643B">
          <w:rPr>
            <w:bCs/>
            <w:szCs w:val="20"/>
          </w:rPr>
          <w:t xml:space="preserve"> unannounced performance test as described in the ERCOT.</w:t>
        </w:r>
      </w:ins>
    </w:p>
    <w:p w14:paraId="238EE03A" w14:textId="77777777" w:rsidR="0017433C" w:rsidRPr="001D643B" w:rsidRDefault="0017433C" w:rsidP="0017433C">
      <w:pPr>
        <w:spacing w:before="120" w:after="120"/>
        <w:ind w:left="2160" w:hanging="720"/>
        <w:rPr>
          <w:ins w:id="642" w:author="Joint Sponsors" w:date="2025-03-20T12:25:00Z" w16du:dateUtc="2025-03-20T17:25:00Z"/>
          <w:bCs/>
          <w:szCs w:val="20"/>
        </w:rPr>
      </w:pPr>
      <w:ins w:id="643" w:author="Joint Sponsors" w:date="2025-03-20T12:25:00Z" w16du:dateUtc="2025-03-20T17:25:00Z">
        <w:r w:rsidRPr="001D643B">
          <w:rPr>
            <w:bCs/>
            <w:szCs w:val="20"/>
          </w:rPr>
          <w:t>(c)</w:t>
        </w:r>
        <w:r w:rsidRPr="001D643B">
          <w:rPr>
            <w:bCs/>
            <w:szCs w:val="20"/>
          </w:rPr>
          <w:tab/>
          <w:t xml:space="preserve">ERCOT shall use the Advanced Grid Capable Resource’s Availability Plan as the source of </w:t>
        </w:r>
        <w:bookmarkStart w:id="644" w:name="_Hlk187333885"/>
        <w:r w:rsidRPr="001D643B">
          <w:rPr>
            <w:bCs/>
            <w:szCs w:val="20"/>
          </w:rPr>
          <w:t xml:space="preserve">Advanced Grid Capable Resource </w:t>
        </w:r>
        <w:bookmarkEnd w:id="644"/>
        <w:r w:rsidRPr="001D643B">
          <w:rPr>
            <w:bCs/>
            <w:szCs w:val="20"/>
          </w:rPr>
          <w:t>availability information.</w:t>
        </w:r>
      </w:ins>
    </w:p>
    <w:p w14:paraId="3B3CC84B" w14:textId="77777777" w:rsidR="0017433C" w:rsidRPr="001D643B" w:rsidRDefault="0017433C" w:rsidP="0017433C">
      <w:pPr>
        <w:spacing w:before="120" w:after="120"/>
        <w:ind w:left="1440" w:hanging="720"/>
        <w:rPr>
          <w:ins w:id="645" w:author="Joint Sponsors" w:date="2025-03-20T12:25:00Z" w16du:dateUtc="2025-03-20T17:25:00Z"/>
          <w:bCs/>
          <w:szCs w:val="20"/>
        </w:rPr>
      </w:pPr>
      <w:ins w:id="646" w:author="Joint Sponsors" w:date="2025-03-20T12:25:00Z" w16du:dateUtc="2025-03-20T17:25:00Z">
        <w:r w:rsidRPr="001D643B">
          <w:rPr>
            <w:bCs/>
            <w:szCs w:val="20"/>
          </w:rPr>
          <w:t>(2)</w:t>
        </w:r>
        <w:r w:rsidRPr="001D643B">
          <w:rPr>
            <w:bCs/>
            <w:szCs w:val="20"/>
          </w:rPr>
          <w:tab/>
          <w:t xml:space="preserve">“Advanced Grid Support Service hourly Rolling Equivalent Availability Factor (AGSSHREAF)” means, with respect to a given hour, the quotient (expressed as a percentage) of (a) the number of hours, including the given hour and the immediately preceding 4,379 hours, in which the Advanced Grid Capable Resource was Available, divided by (b) 4,380; provided that, to the extent that 4,379 hours have not elapsed since the Start Date (the difference between 4,379 and the hours that have elapsed being referred to herein as the “Assumed Hours”), the </w:t>
        </w:r>
        <w:bookmarkStart w:id="647" w:name="_Hlk187334322"/>
        <w:r w:rsidRPr="001D643B">
          <w:rPr>
            <w:bCs/>
            <w:szCs w:val="20"/>
          </w:rPr>
          <w:t xml:space="preserve">Advanced Grid Capable Resource </w:t>
        </w:r>
        <w:bookmarkEnd w:id="647"/>
        <w:r w:rsidRPr="001D643B">
          <w:rPr>
            <w:bCs/>
            <w:szCs w:val="20"/>
          </w:rPr>
          <w:t>shall be deemed, for purposes of this calculation, to be Available for the Assumed Hour unless the Advanced Grid Capable Resource has failed to perform in response to a Dispatch Instruction to come On-Line has been issued.  Participant’s failure to perform shall be subject to possible claw-back of its Hourly Standby Fee and reduced payment during the Assumed Hours period.  A Force Majeure Event is treated the same as any other cause for unavailability for the purposes of calculating AGSSHREAF.</w:t>
        </w:r>
      </w:ins>
    </w:p>
    <w:p w14:paraId="25DCBA11" w14:textId="77777777" w:rsidR="0017433C" w:rsidRPr="001D643B" w:rsidRDefault="0017433C" w:rsidP="0017433C">
      <w:pPr>
        <w:spacing w:before="120" w:after="120"/>
        <w:ind w:left="1440" w:hanging="720"/>
        <w:rPr>
          <w:ins w:id="648" w:author="Joint Sponsors" w:date="2025-03-20T12:25:00Z" w16du:dateUtc="2025-03-20T17:25:00Z"/>
          <w:bCs/>
          <w:szCs w:val="20"/>
        </w:rPr>
      </w:pPr>
      <w:ins w:id="649" w:author="Joint Sponsors" w:date="2025-03-20T12:25:00Z" w16du:dateUtc="2025-03-20T17:25:00Z">
        <w:r w:rsidRPr="001D643B">
          <w:rPr>
            <w:bCs/>
            <w:szCs w:val="20"/>
          </w:rPr>
          <w:t>(3)</w:t>
        </w:r>
        <w:r w:rsidRPr="001D643B">
          <w:rPr>
            <w:bCs/>
            <w:szCs w:val="20"/>
          </w:rPr>
          <w:tab/>
          <w:t>“Hourly Standby Fee” means, with respect to a given hour, the result determined from the following table:</w:t>
        </w:r>
      </w:ins>
    </w:p>
    <w:tbl>
      <w:tblPr>
        <w:tblW w:w="8316" w:type="dxa"/>
        <w:tblInd w:w="10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4536"/>
      </w:tblGrid>
      <w:tr w:rsidR="0017433C" w:rsidRPr="001D643B" w14:paraId="32EF2972" w14:textId="77777777" w:rsidTr="00482E9D">
        <w:trPr>
          <w:cantSplit/>
          <w:trHeight w:val="435"/>
          <w:ins w:id="650" w:author="Joint Sponsors" w:date="2025-03-20T12:25:00Z"/>
        </w:trPr>
        <w:tc>
          <w:tcPr>
            <w:tcW w:w="3780" w:type="dxa"/>
            <w:tcBorders>
              <w:bottom w:val="single" w:sz="4" w:space="0" w:color="auto"/>
            </w:tcBorders>
          </w:tcPr>
          <w:p w14:paraId="1FDAE955" w14:textId="77777777" w:rsidR="0017433C" w:rsidRPr="001D643B" w:rsidRDefault="0017433C" w:rsidP="00482E9D">
            <w:pPr>
              <w:spacing w:before="120" w:after="120"/>
              <w:jc w:val="both"/>
              <w:rPr>
                <w:ins w:id="651" w:author="Joint Sponsors" w:date="2025-03-20T12:25:00Z" w16du:dateUtc="2025-03-20T17:25:00Z"/>
                <w:bCs/>
              </w:rPr>
            </w:pPr>
            <w:bookmarkStart w:id="652" w:name="_Hlk187334586"/>
            <w:ins w:id="653" w:author="Joint Sponsors" w:date="2025-03-20T12:25:00Z" w16du:dateUtc="2025-03-20T17:25:00Z">
              <w:r w:rsidRPr="001D643B">
                <w:rPr>
                  <w:bCs/>
                </w:rPr>
                <w:t>Advanced Grid Support Service</w:t>
              </w:r>
              <w:bookmarkEnd w:id="652"/>
              <w:r w:rsidRPr="001D643B">
                <w:rPr>
                  <w:bCs/>
                </w:rPr>
                <w:t xml:space="preserve"> Hourly Rolling Availability Factor (AGSSHREAF)</w:t>
              </w:r>
            </w:ins>
          </w:p>
        </w:tc>
        <w:tc>
          <w:tcPr>
            <w:tcW w:w="4536" w:type="dxa"/>
            <w:tcBorders>
              <w:bottom w:val="single" w:sz="4" w:space="0" w:color="auto"/>
            </w:tcBorders>
          </w:tcPr>
          <w:p w14:paraId="2C361C79" w14:textId="77777777" w:rsidR="0017433C" w:rsidRPr="001D643B" w:rsidRDefault="0017433C" w:rsidP="00482E9D">
            <w:pPr>
              <w:spacing w:before="120" w:after="120"/>
              <w:jc w:val="both"/>
              <w:rPr>
                <w:ins w:id="654" w:author="Joint Sponsors" w:date="2025-03-20T12:25:00Z" w16du:dateUtc="2025-03-20T17:25:00Z"/>
                <w:bCs/>
              </w:rPr>
            </w:pPr>
            <w:ins w:id="655" w:author="Joint Sponsors" w:date="2025-03-20T12:25:00Z" w16du:dateUtc="2025-03-20T17:25:00Z">
              <w:r w:rsidRPr="001D643B">
                <w:rPr>
                  <w:bCs/>
                </w:rPr>
                <w:t>Hourly Standby Fee</w:t>
              </w:r>
            </w:ins>
          </w:p>
        </w:tc>
      </w:tr>
      <w:tr w:rsidR="0017433C" w:rsidRPr="001D643B" w14:paraId="51A3470B" w14:textId="77777777" w:rsidTr="00482E9D">
        <w:trPr>
          <w:cantSplit/>
          <w:ins w:id="656" w:author="Joint Sponsors" w:date="2025-03-20T12:25:00Z"/>
        </w:trPr>
        <w:tc>
          <w:tcPr>
            <w:tcW w:w="3780" w:type="dxa"/>
            <w:tcBorders>
              <w:top w:val="single" w:sz="4" w:space="0" w:color="auto"/>
            </w:tcBorders>
          </w:tcPr>
          <w:p w14:paraId="1C15CBF0" w14:textId="77777777" w:rsidR="0017433C" w:rsidRPr="001D643B" w:rsidRDefault="0017433C" w:rsidP="00482E9D">
            <w:pPr>
              <w:spacing w:before="120" w:after="120"/>
              <w:jc w:val="both"/>
              <w:rPr>
                <w:ins w:id="657" w:author="Joint Sponsors" w:date="2025-03-20T12:25:00Z" w16du:dateUtc="2025-03-20T17:25:00Z"/>
                <w:bCs/>
              </w:rPr>
            </w:pPr>
            <w:ins w:id="658" w:author="Joint Sponsors" w:date="2025-03-20T12:25:00Z" w16du:dateUtc="2025-03-20T17:25:00Z">
              <w:r w:rsidRPr="001D643B">
                <w:rPr>
                  <w:bCs/>
                </w:rPr>
                <w:t>If AGSSHREAF is more than or equal to 85%</w:t>
              </w:r>
            </w:ins>
          </w:p>
        </w:tc>
        <w:tc>
          <w:tcPr>
            <w:tcW w:w="4536" w:type="dxa"/>
            <w:tcBorders>
              <w:top w:val="single" w:sz="4" w:space="0" w:color="auto"/>
            </w:tcBorders>
          </w:tcPr>
          <w:p w14:paraId="0B3D81A5" w14:textId="77777777" w:rsidR="0017433C" w:rsidRPr="001D643B" w:rsidRDefault="0017433C" w:rsidP="00482E9D">
            <w:pPr>
              <w:spacing w:before="120" w:after="120"/>
              <w:jc w:val="both"/>
              <w:rPr>
                <w:ins w:id="659" w:author="Joint Sponsors" w:date="2025-03-20T12:25:00Z" w16du:dateUtc="2025-03-20T17:25:00Z"/>
                <w:bCs/>
              </w:rPr>
            </w:pPr>
            <w:ins w:id="660" w:author="Joint Sponsors" w:date="2025-03-20T12:25:00Z" w16du:dateUtc="2025-03-20T17:25:00Z">
              <w:r w:rsidRPr="001D643B">
                <w:rPr>
                  <w:bCs/>
                </w:rPr>
                <w:t>Hourly Standby Price ($)</w:t>
              </w:r>
            </w:ins>
          </w:p>
        </w:tc>
      </w:tr>
      <w:tr w:rsidR="0017433C" w:rsidRPr="001D643B" w14:paraId="46482E91" w14:textId="77777777" w:rsidTr="00482E9D">
        <w:trPr>
          <w:cantSplit/>
          <w:ins w:id="661" w:author="Joint Sponsors" w:date="2025-03-20T12:25:00Z"/>
        </w:trPr>
        <w:tc>
          <w:tcPr>
            <w:tcW w:w="3780" w:type="dxa"/>
          </w:tcPr>
          <w:p w14:paraId="7FE9625C" w14:textId="77777777" w:rsidR="0017433C" w:rsidRPr="001D643B" w:rsidRDefault="0017433C" w:rsidP="00482E9D">
            <w:pPr>
              <w:spacing w:before="120" w:after="120"/>
              <w:jc w:val="both"/>
              <w:rPr>
                <w:ins w:id="662" w:author="Joint Sponsors" w:date="2025-03-20T12:25:00Z" w16du:dateUtc="2025-03-20T17:25:00Z"/>
                <w:bCs/>
              </w:rPr>
            </w:pPr>
            <w:ins w:id="663" w:author="Joint Sponsors" w:date="2025-03-20T12:25:00Z" w16du:dateUtc="2025-03-20T17:25:00Z">
              <w:r w:rsidRPr="001D643B">
                <w:rPr>
                  <w:bCs/>
                </w:rPr>
                <w:t>If AGSSHREAF is less than 85% but more than 35%</w:t>
              </w:r>
            </w:ins>
          </w:p>
        </w:tc>
        <w:tc>
          <w:tcPr>
            <w:tcW w:w="4536" w:type="dxa"/>
          </w:tcPr>
          <w:p w14:paraId="376F5CCE" w14:textId="77777777" w:rsidR="0017433C" w:rsidRPr="001D643B" w:rsidRDefault="0017433C" w:rsidP="00482E9D">
            <w:pPr>
              <w:spacing w:before="120" w:after="120"/>
              <w:jc w:val="both"/>
              <w:rPr>
                <w:ins w:id="664" w:author="Joint Sponsors" w:date="2025-03-20T12:25:00Z" w16du:dateUtc="2025-03-20T17:25:00Z"/>
                <w:bCs/>
              </w:rPr>
            </w:pPr>
            <w:ins w:id="665" w:author="Joint Sponsors" w:date="2025-03-20T12:25:00Z" w16du:dateUtc="2025-03-20T17:25:00Z">
              <w:r w:rsidRPr="001D643B">
                <w:rPr>
                  <w:bCs/>
                </w:rPr>
                <w:t>Hourly Standby Price * [100%-(85%-AGSSHREAF) * 2] ($)</w:t>
              </w:r>
            </w:ins>
          </w:p>
        </w:tc>
      </w:tr>
      <w:tr w:rsidR="0017433C" w:rsidRPr="001D643B" w14:paraId="1C2D75BF" w14:textId="77777777" w:rsidTr="00482E9D">
        <w:trPr>
          <w:cantSplit/>
          <w:ins w:id="666" w:author="Joint Sponsors" w:date="2025-03-20T12:25:00Z"/>
        </w:trPr>
        <w:tc>
          <w:tcPr>
            <w:tcW w:w="3780" w:type="dxa"/>
          </w:tcPr>
          <w:p w14:paraId="5A2F4172" w14:textId="77777777" w:rsidR="0017433C" w:rsidRPr="001D643B" w:rsidRDefault="0017433C" w:rsidP="00482E9D">
            <w:pPr>
              <w:spacing w:before="120" w:after="120"/>
              <w:jc w:val="both"/>
              <w:rPr>
                <w:ins w:id="667" w:author="Joint Sponsors" w:date="2025-03-20T12:25:00Z" w16du:dateUtc="2025-03-20T17:25:00Z"/>
                <w:bCs/>
              </w:rPr>
            </w:pPr>
            <w:ins w:id="668" w:author="Joint Sponsors" w:date="2025-03-20T12:25:00Z" w16du:dateUtc="2025-03-20T17:25:00Z">
              <w:r w:rsidRPr="001D643B">
                <w:rPr>
                  <w:bCs/>
                </w:rPr>
                <w:t>If AGSSHREAF is equal to or less than 35%</w:t>
              </w:r>
            </w:ins>
          </w:p>
        </w:tc>
        <w:tc>
          <w:tcPr>
            <w:tcW w:w="4536" w:type="dxa"/>
          </w:tcPr>
          <w:p w14:paraId="61EEAB46" w14:textId="77777777" w:rsidR="0017433C" w:rsidRPr="001D643B" w:rsidRDefault="0017433C" w:rsidP="00482E9D">
            <w:pPr>
              <w:spacing w:before="120" w:after="120"/>
              <w:jc w:val="both"/>
              <w:rPr>
                <w:ins w:id="669" w:author="Joint Sponsors" w:date="2025-03-20T12:25:00Z" w16du:dateUtc="2025-03-20T17:25:00Z"/>
                <w:bCs/>
              </w:rPr>
            </w:pPr>
            <w:ins w:id="670" w:author="Joint Sponsors" w:date="2025-03-20T12:25:00Z" w16du:dateUtc="2025-03-20T17:25:00Z">
              <w:r w:rsidRPr="001D643B">
                <w:rPr>
                  <w:bCs/>
                </w:rPr>
                <w:t>Zero</w:t>
              </w:r>
            </w:ins>
          </w:p>
        </w:tc>
      </w:tr>
    </w:tbl>
    <w:p w14:paraId="170AE7A5" w14:textId="77777777" w:rsidR="0017433C" w:rsidRPr="001D643B" w:rsidRDefault="0017433C" w:rsidP="0017433C">
      <w:pPr>
        <w:spacing w:before="240" w:after="120"/>
        <w:rPr>
          <w:ins w:id="671" w:author="Joint Sponsors" w:date="2025-03-20T12:25:00Z" w16du:dateUtc="2025-03-20T17:25:00Z"/>
          <w:bCs/>
          <w:u w:val="single"/>
        </w:rPr>
      </w:pPr>
      <w:ins w:id="672" w:author="Joint Sponsors" w:date="2025-03-20T12:25:00Z" w16du:dateUtc="2025-03-20T17:25:00Z">
        <w:r w:rsidRPr="001D643B">
          <w:rPr>
            <w:bCs/>
            <w:u w:val="single"/>
          </w:rPr>
          <w:t>Section 10. Default.</w:t>
        </w:r>
      </w:ins>
    </w:p>
    <w:p w14:paraId="186574D1" w14:textId="77777777" w:rsidR="0017433C" w:rsidRPr="001D643B" w:rsidRDefault="0017433C" w:rsidP="0017433C">
      <w:pPr>
        <w:spacing w:before="120" w:after="120"/>
        <w:ind w:left="720" w:hanging="720"/>
        <w:rPr>
          <w:ins w:id="673" w:author="Joint Sponsors" w:date="2025-03-20T12:25:00Z" w16du:dateUtc="2025-03-20T17:25:00Z"/>
          <w:bCs/>
          <w:szCs w:val="20"/>
        </w:rPr>
      </w:pPr>
      <w:ins w:id="674" w:author="Joint Sponsors" w:date="2025-03-20T12:25:00Z" w16du:dateUtc="2025-03-20T17:25:00Z">
        <w:r w:rsidRPr="001D643B">
          <w:rPr>
            <w:bCs/>
            <w:szCs w:val="20"/>
          </w:rPr>
          <w:t>A.</w:t>
        </w:r>
        <w:r w:rsidRPr="001D643B">
          <w:rPr>
            <w:bCs/>
            <w:szCs w:val="20"/>
          </w:rPr>
          <w:tab/>
        </w:r>
        <w:r w:rsidRPr="001D643B">
          <w:rPr>
            <w:bCs/>
            <w:szCs w:val="20"/>
            <w:u w:val="single"/>
          </w:rPr>
          <w:t>Event of Default.</w:t>
        </w:r>
      </w:ins>
    </w:p>
    <w:p w14:paraId="073F4188" w14:textId="77777777" w:rsidR="0017433C" w:rsidRPr="001D643B" w:rsidRDefault="0017433C" w:rsidP="0017433C">
      <w:pPr>
        <w:spacing w:before="120" w:after="120"/>
        <w:ind w:left="1440" w:hanging="720"/>
        <w:rPr>
          <w:ins w:id="675" w:author="Joint Sponsors" w:date="2025-03-20T12:25:00Z" w16du:dateUtc="2025-03-20T17:25:00Z"/>
          <w:bCs/>
          <w:szCs w:val="20"/>
        </w:rPr>
      </w:pPr>
      <w:ins w:id="676" w:author="Joint Sponsors" w:date="2025-03-20T12:25:00Z" w16du:dateUtc="2025-03-20T17:25:00Z">
        <w:r w:rsidRPr="001D643B">
          <w:rPr>
            <w:bCs/>
            <w:szCs w:val="20"/>
          </w:rPr>
          <w:t>(1)</w:t>
        </w:r>
        <w:r w:rsidRPr="001D643B">
          <w:rPr>
            <w:bCs/>
            <w:szCs w:val="20"/>
          </w:rPr>
          <w:tab/>
          <w:t xml:space="preserve">Failure </w:t>
        </w:r>
        <w:r w:rsidRPr="001D643B">
          <w:rPr>
            <w:bCs/>
          </w:rPr>
          <w:t>by Participant to (i) pay when due, any</w:t>
        </w:r>
        <w:r w:rsidRPr="001D643B">
          <w:rPr>
            <w:bCs/>
            <w:szCs w:val="20"/>
          </w:rPr>
          <w:t xml:space="preserve"> payment or </w:t>
        </w:r>
        <w:r w:rsidRPr="001D643B">
          <w:rPr>
            <w:bCs/>
          </w:rPr>
          <w:t>Financial Security obligation owed to</w:t>
        </w:r>
        <w:r w:rsidRPr="001D643B">
          <w:rPr>
            <w:bCs/>
            <w:szCs w:val="20"/>
          </w:rPr>
          <w:t xml:space="preserve"> ERCOT or its designee</w:t>
        </w:r>
        <w:r w:rsidRPr="001D643B">
          <w:rPr>
            <w:bCs/>
          </w:rPr>
          <w:t xml:space="preserve">, if applicable, under any agreement </w:t>
        </w:r>
        <w:r w:rsidRPr="001D643B">
          <w:rPr>
            <w:bCs/>
          </w:rPr>
          <w:lastRenderedPageBreak/>
          <w:t xml:space="preserve">with ERCOT (“Payment Breach”), or (ii) designate/maintain an association with a QSE (if required by the ERCOT Protocols) (“QSE Affiliation Breach”), </w:t>
        </w:r>
        <w:r w:rsidRPr="001D643B">
          <w:rPr>
            <w:bCs/>
            <w:szCs w:val="20"/>
          </w:rPr>
          <w:t xml:space="preserve"> shall constitute a material breach and event of default ("Default") unless cured within one (1) Business Day after ERCOT delivers written notice of the </w:t>
        </w:r>
        <w:r w:rsidRPr="001D643B">
          <w:rPr>
            <w:bCs/>
          </w:rPr>
          <w:t>breach to Participant. Provided further that if such a material breach, regardless of whether such breach is cured within the allotted time after notice of the material breach, occurs more than three times within a rolling 12-month period, the fourth such breach shall constitute a Default.</w:t>
        </w:r>
      </w:ins>
    </w:p>
    <w:p w14:paraId="20C1BC73" w14:textId="77777777" w:rsidR="0017433C" w:rsidRPr="001D643B" w:rsidRDefault="0017433C" w:rsidP="0017433C">
      <w:pPr>
        <w:spacing w:before="120" w:after="120"/>
        <w:ind w:left="1440" w:hanging="720"/>
        <w:rPr>
          <w:ins w:id="677" w:author="Joint Sponsors" w:date="2025-03-20T12:25:00Z" w16du:dateUtc="2025-03-20T17:25:00Z"/>
          <w:bCs/>
          <w:szCs w:val="20"/>
        </w:rPr>
      </w:pPr>
      <w:ins w:id="678" w:author="Joint Sponsors" w:date="2025-03-20T12:25:00Z" w16du:dateUtc="2025-03-20T17:25:00Z">
        <w:r w:rsidRPr="001D643B">
          <w:rPr>
            <w:bCs/>
            <w:szCs w:val="20"/>
          </w:rPr>
          <w:t>(2)</w:t>
        </w:r>
        <w:r w:rsidRPr="001D643B">
          <w:rPr>
            <w:bCs/>
            <w:szCs w:val="20"/>
          </w:rPr>
          <w:tab/>
          <w:t xml:space="preserve">A material breach other than a </w:t>
        </w:r>
        <w:r w:rsidRPr="001D643B">
          <w:rPr>
            <w:bCs/>
          </w:rPr>
          <w:t>Payment Breach or a QSE Affiliation Breach includes</w:t>
        </w:r>
        <w:r w:rsidRPr="001D643B">
          <w:rPr>
            <w:bCs/>
            <w:szCs w:val="20"/>
          </w:rPr>
          <w:t xml:space="preserve"> any material failure by Participant to comply with the ERCOT Protocols.  </w:t>
        </w:r>
        <w:r w:rsidRPr="001D643B">
          <w:rPr>
            <w:bCs/>
          </w:rPr>
          <w:t xml:space="preserve">A material breach under this subsection shall constitute an event of Default by Participant </w:t>
        </w:r>
        <w:r w:rsidRPr="001D643B">
          <w:rPr>
            <w:bCs/>
            <w:szCs w:val="20"/>
          </w:rPr>
          <w:t xml:space="preserve">unless cured within fourteen (14) Business Days after delivery by ERCOT of written notice of the material breach to Participant.  </w:t>
        </w:r>
      </w:ins>
    </w:p>
    <w:p w14:paraId="43674A8A" w14:textId="77777777" w:rsidR="0017433C" w:rsidRPr="001D643B" w:rsidRDefault="0017433C" w:rsidP="0017433C">
      <w:pPr>
        <w:pStyle w:val="List2"/>
        <w:spacing w:before="240"/>
        <w:ind w:firstLine="0"/>
        <w:jc w:val="both"/>
        <w:rPr>
          <w:ins w:id="679" w:author="Joint Sponsors" w:date="2025-03-20T12:25:00Z" w16du:dateUtc="2025-03-20T17:25:00Z"/>
          <w:bCs/>
        </w:rPr>
      </w:pPr>
      <w:ins w:id="680" w:author="Joint Sponsors" w:date="2025-03-20T12:25:00Z" w16du:dateUtc="2025-03-20T17:25:00Z">
        <w:r w:rsidRPr="001D643B">
          <w:rPr>
            <w:bCs/>
          </w:rPr>
          <w:t xml:space="preserve">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  </w:t>
        </w:r>
      </w:ins>
    </w:p>
    <w:p w14:paraId="6CA363E6" w14:textId="77777777" w:rsidR="0017433C" w:rsidRPr="001D643B" w:rsidRDefault="0017433C" w:rsidP="0017433C">
      <w:pPr>
        <w:spacing w:before="120" w:after="120"/>
        <w:ind w:left="1440"/>
        <w:jc w:val="both"/>
        <w:rPr>
          <w:ins w:id="681" w:author="Joint Sponsors" w:date="2025-03-20T12:25:00Z" w16du:dateUtc="2025-03-20T17:25:00Z"/>
          <w:bCs/>
        </w:rPr>
      </w:pPr>
      <w:ins w:id="682" w:author="Joint Sponsors" w:date="2025-03-20T12:25:00Z" w16du:dateUtc="2025-03-20T17:25:00Z">
        <w:r w:rsidRPr="001D643B">
          <w:rPr>
            <w:bCs/>
          </w:rPr>
          <w:t xml:space="preserve">A material breach under this subsection shall not result in a Default if the breach cannot reasonably be </w:t>
        </w:r>
        <w:r w:rsidRPr="001D643B">
          <w:rPr>
            <w:bCs/>
            <w:szCs w:val="20"/>
          </w:rPr>
          <w:t xml:space="preserve">cured within </w:t>
        </w:r>
        <w:r w:rsidRPr="001D643B">
          <w:rPr>
            <w:bCs/>
          </w:rPr>
          <w:t>fourteen (14) Business Days, and Participant:</w:t>
        </w:r>
      </w:ins>
    </w:p>
    <w:p w14:paraId="533C719A" w14:textId="77777777" w:rsidR="0017433C" w:rsidRPr="001D643B" w:rsidRDefault="0017433C" w:rsidP="0017433C">
      <w:pPr>
        <w:spacing w:before="120" w:after="120"/>
        <w:ind w:left="2160" w:hanging="720"/>
        <w:jc w:val="both"/>
        <w:rPr>
          <w:ins w:id="683" w:author="Joint Sponsors" w:date="2025-03-20T12:25:00Z" w16du:dateUtc="2025-03-20T17:25:00Z"/>
          <w:bCs/>
          <w:szCs w:val="20"/>
        </w:rPr>
      </w:pPr>
      <w:ins w:id="684" w:author="Joint Sponsors" w:date="2025-03-20T12:25:00Z" w16du:dateUtc="2025-03-20T17:25:00Z">
        <w:r w:rsidRPr="001D643B">
          <w:rPr>
            <w:bCs/>
            <w:szCs w:val="20"/>
          </w:rPr>
          <w:t xml:space="preserve">(a)  </w:t>
        </w:r>
        <w:r w:rsidRPr="001D643B">
          <w:rPr>
            <w:bCs/>
            <w:szCs w:val="20"/>
          </w:rPr>
          <w:tab/>
          <w:t xml:space="preserve">Promptly provides ERCOT with written notice of the reasons why the breach cannot reasonably be cured within fourteen (14) Business Days; </w:t>
        </w:r>
      </w:ins>
    </w:p>
    <w:p w14:paraId="50DF154F" w14:textId="77777777" w:rsidR="0017433C" w:rsidRPr="001D643B" w:rsidRDefault="0017433C" w:rsidP="0017433C">
      <w:pPr>
        <w:spacing w:before="120" w:after="120"/>
        <w:ind w:left="2160" w:hanging="720"/>
        <w:jc w:val="both"/>
        <w:rPr>
          <w:ins w:id="685" w:author="Joint Sponsors" w:date="2025-03-20T12:25:00Z" w16du:dateUtc="2025-03-20T17:25:00Z"/>
          <w:bCs/>
          <w:szCs w:val="20"/>
        </w:rPr>
      </w:pPr>
      <w:ins w:id="686" w:author="Joint Sponsors" w:date="2025-03-20T12:25:00Z" w16du:dateUtc="2025-03-20T17:25:00Z">
        <w:r w:rsidRPr="001D643B">
          <w:rPr>
            <w:bCs/>
            <w:szCs w:val="20"/>
          </w:rPr>
          <w:t>(b)</w:t>
        </w:r>
        <w:r w:rsidRPr="001D643B">
          <w:rPr>
            <w:bCs/>
            <w:szCs w:val="20"/>
          </w:rPr>
          <w:tab/>
          <w:t xml:space="preserve">Begins to work or other efforts to cure the breach within three (3) Business Days after ERCOT’s delivery of the notice to Participant; and </w:t>
        </w:r>
      </w:ins>
    </w:p>
    <w:p w14:paraId="194154EA" w14:textId="77777777" w:rsidR="0017433C" w:rsidRPr="001D643B" w:rsidRDefault="0017433C" w:rsidP="0017433C">
      <w:pPr>
        <w:spacing w:before="120" w:after="120"/>
        <w:ind w:left="2160" w:hanging="720"/>
        <w:jc w:val="both"/>
        <w:rPr>
          <w:ins w:id="687" w:author="Joint Sponsors" w:date="2025-03-20T12:25:00Z" w16du:dateUtc="2025-03-20T17:25:00Z"/>
          <w:bCs/>
          <w:szCs w:val="20"/>
        </w:rPr>
      </w:pPr>
      <w:ins w:id="688" w:author="Joint Sponsors" w:date="2025-03-20T12:25:00Z" w16du:dateUtc="2025-03-20T17:25:00Z">
        <w:r w:rsidRPr="001D643B">
          <w:rPr>
            <w:bCs/>
            <w:szCs w:val="20"/>
          </w:rPr>
          <w:t xml:space="preserve">(c) </w:t>
        </w:r>
        <w:r w:rsidRPr="001D643B">
          <w:rPr>
            <w:bCs/>
            <w:szCs w:val="20"/>
          </w:rPr>
          <w:tab/>
          <w:t>Prosecutes the curative work or efforts with reasonable diligence until the curative work or efforts are completed.</w:t>
        </w:r>
      </w:ins>
    </w:p>
    <w:p w14:paraId="7A6346FB" w14:textId="77777777" w:rsidR="0017433C" w:rsidRPr="001D643B" w:rsidRDefault="0017433C" w:rsidP="0017433C">
      <w:pPr>
        <w:pStyle w:val="List2"/>
        <w:spacing w:before="240"/>
        <w:jc w:val="both"/>
        <w:rPr>
          <w:ins w:id="689" w:author="Joint Sponsors" w:date="2025-03-20T12:25:00Z" w16du:dateUtc="2025-03-20T17:25:00Z"/>
          <w:bCs/>
        </w:rPr>
      </w:pPr>
      <w:ins w:id="690" w:author="Joint Sponsors" w:date="2025-03-20T12:25:00Z" w16du:dateUtc="2025-03-20T17:25:00Z">
        <w:r w:rsidRPr="001D643B">
          <w:rPr>
            <w:bCs/>
          </w:rPr>
          <w:t>(3)</w:t>
        </w:r>
        <w:r w:rsidRPr="001D643B">
          <w:rPr>
            <w:bCs/>
          </w:rPr>
          <w:tab/>
          <w:t>The occurrence and continuation of any of the following events shall constitute an automatic Default by Participant:</w:t>
        </w:r>
      </w:ins>
    </w:p>
    <w:p w14:paraId="4DA7114E" w14:textId="77777777" w:rsidR="0017433C" w:rsidRPr="001D643B" w:rsidRDefault="0017433C" w:rsidP="0017433C">
      <w:pPr>
        <w:spacing w:before="120" w:after="120"/>
        <w:ind w:left="2160" w:hanging="720"/>
        <w:jc w:val="both"/>
        <w:rPr>
          <w:ins w:id="691" w:author="Joint Sponsors" w:date="2025-03-20T12:25:00Z" w16du:dateUtc="2025-03-20T17:25:00Z"/>
          <w:bCs/>
          <w:szCs w:val="20"/>
        </w:rPr>
      </w:pPr>
      <w:ins w:id="692" w:author="Joint Sponsors" w:date="2025-03-20T12:25:00Z" w16du:dateUtc="2025-03-20T17:25:00Z">
        <w:r w:rsidRPr="001D643B">
          <w:rPr>
            <w:bCs/>
            <w:szCs w:val="20"/>
          </w:rPr>
          <w:t>(a)</w:t>
        </w:r>
        <w:r w:rsidRPr="001D643B">
          <w:rPr>
            <w:bCs/>
            <w:szCs w:val="20"/>
          </w:rPr>
          <w:tab/>
          <w:t>Participant becomes Bankrupt, except for the filing of a petition in involuntary bankruptcy, or similar involuntary proceeding, that is dismissed within 90 days thereafter;</w:t>
        </w:r>
      </w:ins>
    </w:p>
    <w:p w14:paraId="1D4FBC92" w14:textId="77777777" w:rsidR="0017433C" w:rsidRPr="001D643B" w:rsidRDefault="0017433C" w:rsidP="0017433C">
      <w:pPr>
        <w:spacing w:before="120" w:after="120"/>
        <w:ind w:left="2160" w:hanging="720"/>
        <w:jc w:val="both"/>
        <w:rPr>
          <w:ins w:id="693" w:author="Joint Sponsors" w:date="2025-03-20T12:25:00Z" w16du:dateUtc="2025-03-20T17:25:00Z"/>
          <w:bCs/>
          <w:szCs w:val="20"/>
        </w:rPr>
      </w:pPr>
      <w:ins w:id="694" w:author="Joint Sponsors" w:date="2025-03-20T12:25:00Z" w16du:dateUtc="2025-03-20T17:25:00Z">
        <w:r w:rsidRPr="001D643B">
          <w:rPr>
            <w:bCs/>
            <w:szCs w:val="20"/>
          </w:rPr>
          <w:t>(b)</w:t>
        </w:r>
        <w:r w:rsidRPr="001D643B">
          <w:rPr>
            <w:bCs/>
            <w:szCs w:val="20"/>
          </w:rPr>
          <w:tab/>
          <w:t>The Advanced Grid Capable Resource’s operation is abandoned without an intent to return it to operation during the Full Term;</w:t>
        </w:r>
      </w:ins>
    </w:p>
    <w:p w14:paraId="170201B6" w14:textId="77777777" w:rsidR="0017433C" w:rsidRPr="001D643B" w:rsidRDefault="0017433C" w:rsidP="0017433C">
      <w:pPr>
        <w:spacing w:before="120" w:after="120"/>
        <w:ind w:left="2160" w:hanging="720"/>
        <w:jc w:val="both"/>
        <w:rPr>
          <w:ins w:id="695" w:author="Joint Sponsors" w:date="2025-03-20T12:25:00Z" w16du:dateUtc="2025-03-20T17:25:00Z"/>
          <w:bCs/>
          <w:szCs w:val="20"/>
        </w:rPr>
      </w:pPr>
      <w:ins w:id="696" w:author="Joint Sponsors" w:date="2025-03-20T12:25:00Z" w16du:dateUtc="2025-03-20T17:25:00Z">
        <w:r w:rsidRPr="001D643B">
          <w:rPr>
            <w:bCs/>
            <w:szCs w:val="20"/>
          </w:rPr>
          <w:t>(c)</w:t>
        </w:r>
        <w:r w:rsidRPr="001D643B">
          <w:rPr>
            <w:bCs/>
            <w:szCs w:val="20"/>
          </w:rPr>
          <w:tab/>
          <w:t>At any time, the Advanced Grid Support Service Hourly Rolling Equivalent Availability Factor (AGSSHREAF) is equal to or less than 50%; or</w:t>
        </w:r>
      </w:ins>
    </w:p>
    <w:p w14:paraId="43086055" w14:textId="77777777" w:rsidR="0017433C" w:rsidRPr="001D643B" w:rsidRDefault="0017433C" w:rsidP="0017433C">
      <w:pPr>
        <w:spacing w:before="120" w:after="120"/>
        <w:ind w:left="2160" w:hanging="720"/>
        <w:jc w:val="both"/>
        <w:rPr>
          <w:ins w:id="697" w:author="Joint Sponsors" w:date="2025-03-20T12:25:00Z" w16du:dateUtc="2025-03-20T17:25:00Z"/>
          <w:bCs/>
          <w:szCs w:val="20"/>
        </w:rPr>
      </w:pPr>
      <w:ins w:id="698" w:author="Joint Sponsors" w:date="2025-03-20T12:25:00Z" w16du:dateUtc="2025-03-20T17:25:00Z">
        <w:r w:rsidRPr="001D643B">
          <w:rPr>
            <w:bCs/>
            <w:szCs w:val="20"/>
          </w:rPr>
          <w:t>(d)</w:t>
        </w:r>
        <w:r w:rsidRPr="001D643B">
          <w:rPr>
            <w:bCs/>
            <w:szCs w:val="20"/>
          </w:rPr>
          <w:tab/>
          <w:t xml:space="preserve">An Available Advanced Grid Capable Resource is de-certified. </w:t>
        </w:r>
      </w:ins>
    </w:p>
    <w:p w14:paraId="33648614" w14:textId="77777777" w:rsidR="0017433C" w:rsidRPr="001D643B" w:rsidRDefault="0017433C" w:rsidP="0017433C">
      <w:pPr>
        <w:spacing w:before="120" w:after="120"/>
        <w:ind w:left="1440" w:hanging="720"/>
        <w:jc w:val="both"/>
        <w:rPr>
          <w:ins w:id="699" w:author="Joint Sponsors" w:date="2025-03-20T12:25:00Z" w16du:dateUtc="2025-03-20T17:25:00Z"/>
          <w:bCs/>
          <w:szCs w:val="20"/>
        </w:rPr>
      </w:pPr>
      <w:ins w:id="700" w:author="Joint Sponsors" w:date="2025-03-20T12:25:00Z" w16du:dateUtc="2025-03-20T17:25:00Z">
        <w:r w:rsidRPr="001D643B">
          <w:rPr>
            <w:bCs/>
            <w:szCs w:val="20"/>
          </w:rPr>
          <w:t>(4)</w:t>
        </w:r>
        <w:r w:rsidRPr="001D643B">
          <w:rPr>
            <w:bCs/>
            <w:szCs w:val="20"/>
          </w:rPr>
          <w:tab/>
          <w:t xml:space="preserve">Except as otherwise excused herein, a material breach of this Agreement by ERCOT, including any material failure by ERCOT to comply with the ERCOT </w:t>
        </w:r>
        <w:r w:rsidRPr="001D643B">
          <w:rPr>
            <w:bCs/>
            <w:szCs w:val="20"/>
          </w:rPr>
          <w:lastRenderedPageBreak/>
          <w:t>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ins>
    </w:p>
    <w:p w14:paraId="32788801" w14:textId="77777777" w:rsidR="0017433C" w:rsidRPr="001D643B" w:rsidRDefault="0017433C" w:rsidP="0017433C">
      <w:pPr>
        <w:spacing w:before="120" w:after="120"/>
        <w:ind w:left="1440" w:hanging="720"/>
        <w:jc w:val="both"/>
        <w:rPr>
          <w:ins w:id="701" w:author="Joint Sponsors" w:date="2025-03-20T12:25:00Z" w16du:dateUtc="2025-03-20T17:25:00Z"/>
          <w:bCs/>
          <w:szCs w:val="20"/>
        </w:rPr>
      </w:pPr>
      <w:ins w:id="702" w:author="Joint Sponsors" w:date="2025-03-20T12:25:00Z" w16du:dateUtc="2025-03-20T17:25:00Z">
        <w:r w:rsidRPr="001D643B">
          <w:rPr>
            <w:bCs/>
            <w:szCs w:val="20"/>
          </w:rPr>
          <w:t>(5)</w:t>
        </w:r>
        <w:r w:rsidRPr="001D643B">
          <w:rPr>
            <w:bCs/>
            <w:szCs w:val="20"/>
          </w:rPr>
          <w:tab/>
          <w:t>If, due to a Force Majeure Event, a Party is in breach with respect to any obligation hereunder, such breach shall not result in a Default by that Party.</w:t>
        </w:r>
      </w:ins>
    </w:p>
    <w:p w14:paraId="550666ED" w14:textId="77777777" w:rsidR="0017433C" w:rsidRPr="001D643B" w:rsidRDefault="0017433C" w:rsidP="0017433C">
      <w:pPr>
        <w:spacing w:before="120" w:after="120"/>
        <w:ind w:left="720" w:hanging="720"/>
        <w:rPr>
          <w:ins w:id="703" w:author="Joint Sponsors" w:date="2025-03-20T12:25:00Z" w16du:dateUtc="2025-03-20T17:25:00Z"/>
          <w:bCs/>
          <w:szCs w:val="20"/>
        </w:rPr>
      </w:pPr>
      <w:ins w:id="704" w:author="Joint Sponsors" w:date="2025-03-20T12:25:00Z" w16du:dateUtc="2025-03-20T17:25:00Z">
        <w:r w:rsidRPr="001D643B">
          <w:rPr>
            <w:bCs/>
            <w:szCs w:val="20"/>
          </w:rPr>
          <w:t>B.</w:t>
        </w:r>
        <w:r w:rsidRPr="001D643B">
          <w:rPr>
            <w:bCs/>
            <w:szCs w:val="20"/>
          </w:rPr>
          <w:tab/>
        </w:r>
        <w:r w:rsidRPr="001D643B">
          <w:rPr>
            <w:bCs/>
            <w:szCs w:val="20"/>
            <w:u w:val="single"/>
          </w:rPr>
          <w:t>Remedies for Default.</w:t>
        </w:r>
      </w:ins>
    </w:p>
    <w:p w14:paraId="71A786C2" w14:textId="77777777" w:rsidR="0017433C" w:rsidRPr="001D643B" w:rsidRDefault="0017433C" w:rsidP="0017433C">
      <w:pPr>
        <w:spacing w:before="120" w:after="120"/>
        <w:ind w:left="1440" w:hanging="720"/>
        <w:rPr>
          <w:ins w:id="705" w:author="Joint Sponsors" w:date="2025-03-20T12:25:00Z" w16du:dateUtc="2025-03-20T17:25:00Z"/>
          <w:bCs/>
          <w:szCs w:val="20"/>
        </w:rPr>
      </w:pPr>
      <w:ins w:id="706" w:author="Joint Sponsors" w:date="2025-03-20T12:25:00Z" w16du:dateUtc="2025-03-20T17:25:00Z">
        <w:r w:rsidRPr="001D643B">
          <w:rPr>
            <w:bCs/>
            <w:szCs w:val="20"/>
          </w:rPr>
          <w:t>(1)</w:t>
        </w:r>
        <w:r w:rsidRPr="001D643B">
          <w:rPr>
            <w:bCs/>
            <w:szCs w:val="20"/>
          </w:rPr>
          <w:tab/>
          <w:t>ERCOT’s Remedies for Default. In the event of a Default by Participant, ERCOT may pursue any remedies ERCOT has under this Agreement, at law, or in equity, 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set-off amounts ERCOT owes to Participant by the amount of any sums owed by Participant to ERCOT, including any amounts owed pursuant to the operation of the Protocols.</w:t>
        </w:r>
      </w:ins>
    </w:p>
    <w:p w14:paraId="42E9B990" w14:textId="77777777" w:rsidR="0017433C" w:rsidRPr="001D643B" w:rsidRDefault="0017433C" w:rsidP="0017433C">
      <w:pPr>
        <w:spacing w:before="120" w:after="120"/>
        <w:ind w:left="1440" w:hanging="720"/>
        <w:rPr>
          <w:ins w:id="707" w:author="Joint Sponsors" w:date="2025-03-20T12:25:00Z" w16du:dateUtc="2025-03-20T17:25:00Z"/>
          <w:bCs/>
          <w:szCs w:val="20"/>
        </w:rPr>
      </w:pPr>
      <w:ins w:id="708" w:author="Joint Sponsors" w:date="2025-03-20T12:25:00Z" w16du:dateUtc="2025-03-20T17:25:00Z">
        <w:r w:rsidRPr="001D643B">
          <w:rPr>
            <w:bCs/>
            <w:szCs w:val="20"/>
          </w:rPr>
          <w:t>(2)</w:t>
        </w:r>
        <w:r w:rsidRPr="001D643B">
          <w:rPr>
            <w:bCs/>
            <w:szCs w:val="20"/>
          </w:rPr>
          <w:tab/>
          <w:t>Participant’s Remedies for Default.</w:t>
        </w:r>
      </w:ins>
    </w:p>
    <w:p w14:paraId="1B80912C" w14:textId="77777777" w:rsidR="0017433C" w:rsidRPr="001D643B" w:rsidRDefault="0017433C" w:rsidP="0017433C">
      <w:pPr>
        <w:spacing w:before="120" w:after="120"/>
        <w:ind w:left="2160" w:hanging="720"/>
        <w:rPr>
          <w:ins w:id="709" w:author="Joint Sponsors" w:date="2025-03-20T12:25:00Z" w16du:dateUtc="2025-03-20T17:25:00Z"/>
          <w:bCs/>
          <w:szCs w:val="20"/>
        </w:rPr>
      </w:pPr>
      <w:ins w:id="710" w:author="Joint Sponsors" w:date="2025-03-20T12:25:00Z" w16du:dateUtc="2025-03-20T17:25:00Z">
        <w:r w:rsidRPr="001D643B">
          <w:rPr>
            <w:bCs/>
            <w:szCs w:val="20"/>
          </w:rPr>
          <w:t>(a)</w:t>
        </w:r>
        <w:r w:rsidRPr="001D643B">
          <w:rPr>
            <w:bCs/>
            <w:szCs w:val="20"/>
          </w:rPr>
          <w:tab/>
          <w:t>Unless otherwise specified in this Agreement or in the ERCOT Protocols, and subject to the provisions of Section 12, Dispute Resolution, of this Agreement, in the event of a Default by ERCOT, Participant’s remedies shall be limited to:</w:t>
        </w:r>
      </w:ins>
    </w:p>
    <w:p w14:paraId="2E4DFFE1" w14:textId="77777777" w:rsidR="0017433C" w:rsidRPr="001D643B" w:rsidRDefault="0017433C" w:rsidP="0017433C">
      <w:pPr>
        <w:spacing w:before="120" w:after="120"/>
        <w:ind w:left="2880" w:hanging="720"/>
        <w:jc w:val="both"/>
        <w:outlineLvl w:val="2"/>
        <w:rPr>
          <w:ins w:id="711" w:author="Joint Sponsors" w:date="2025-03-20T12:25:00Z" w16du:dateUtc="2025-03-20T17:25:00Z"/>
          <w:bCs/>
          <w:szCs w:val="20"/>
        </w:rPr>
      </w:pPr>
      <w:ins w:id="712" w:author="Joint Sponsors" w:date="2025-03-20T12:25:00Z" w16du:dateUtc="2025-03-20T17:25:00Z">
        <w:r w:rsidRPr="001D643B">
          <w:rPr>
            <w:bCs/>
            <w:szCs w:val="20"/>
          </w:rPr>
          <w:t>(i)</w:t>
        </w:r>
        <w:r w:rsidRPr="001D643B">
          <w:rPr>
            <w:bCs/>
            <w:szCs w:val="20"/>
          </w:rPr>
          <w:tab/>
          <w:t>Immediate termination of this Agreement upon written notice to ERCOT;</w:t>
        </w:r>
      </w:ins>
    </w:p>
    <w:p w14:paraId="015E2BBD" w14:textId="77777777" w:rsidR="0017433C" w:rsidRPr="001D643B" w:rsidRDefault="0017433C" w:rsidP="0017433C">
      <w:pPr>
        <w:spacing w:before="120" w:after="120"/>
        <w:ind w:left="2880" w:hanging="720"/>
        <w:jc w:val="both"/>
        <w:outlineLvl w:val="2"/>
        <w:rPr>
          <w:ins w:id="713" w:author="Joint Sponsors" w:date="2025-03-20T12:25:00Z" w16du:dateUtc="2025-03-20T17:25:00Z"/>
          <w:bCs/>
          <w:szCs w:val="20"/>
        </w:rPr>
      </w:pPr>
      <w:ins w:id="714" w:author="Joint Sponsors" w:date="2025-03-20T12:25:00Z" w16du:dateUtc="2025-03-20T17:25:00Z">
        <w:r w:rsidRPr="001D643B">
          <w:rPr>
            <w:bCs/>
            <w:szCs w:val="20"/>
          </w:rPr>
          <w:t>(ii)</w:t>
        </w:r>
        <w:r w:rsidRPr="001D643B">
          <w:rPr>
            <w:bCs/>
            <w:szCs w:val="20"/>
          </w:rPr>
          <w:tab/>
          <w:t>Monetary recovery in accordance with the Settlement procedures set forth in the ERCOT Protocols; and</w:t>
        </w:r>
      </w:ins>
    </w:p>
    <w:p w14:paraId="14C0B2B3" w14:textId="77777777" w:rsidR="0017433C" w:rsidRPr="001D643B" w:rsidRDefault="0017433C" w:rsidP="0017433C">
      <w:pPr>
        <w:spacing w:before="120" w:after="120"/>
        <w:ind w:left="2880" w:hanging="720"/>
        <w:jc w:val="both"/>
        <w:outlineLvl w:val="2"/>
        <w:rPr>
          <w:ins w:id="715" w:author="Joint Sponsors" w:date="2025-03-20T12:25:00Z" w16du:dateUtc="2025-03-20T17:25:00Z"/>
          <w:bCs/>
          <w:szCs w:val="20"/>
        </w:rPr>
      </w:pPr>
      <w:ins w:id="716" w:author="Joint Sponsors" w:date="2025-03-20T12:25:00Z" w16du:dateUtc="2025-03-20T17:25:00Z">
        <w:r w:rsidRPr="001D643B">
          <w:rPr>
            <w:bCs/>
            <w:szCs w:val="20"/>
          </w:rPr>
          <w:t>(iii)</w:t>
        </w:r>
        <w:r w:rsidRPr="001D643B">
          <w:rPr>
            <w:bCs/>
            <w:szCs w:val="20"/>
          </w:rPr>
          <w:tab/>
          <w:t>Specific performance.</w:t>
        </w:r>
      </w:ins>
    </w:p>
    <w:p w14:paraId="3F9449FB" w14:textId="77777777" w:rsidR="0017433C" w:rsidRPr="001D643B" w:rsidRDefault="0017433C" w:rsidP="0017433C">
      <w:pPr>
        <w:spacing w:before="120" w:after="120"/>
        <w:ind w:left="2160" w:hanging="720"/>
        <w:rPr>
          <w:ins w:id="717" w:author="Joint Sponsors" w:date="2025-03-20T12:25:00Z" w16du:dateUtc="2025-03-20T17:25:00Z"/>
          <w:bCs/>
          <w:szCs w:val="20"/>
        </w:rPr>
      </w:pPr>
      <w:ins w:id="718" w:author="Joint Sponsors" w:date="2025-03-20T12:25:00Z" w16du:dateUtc="2025-03-20T17:25:00Z">
        <w:r w:rsidRPr="001D643B">
          <w:rPr>
            <w:bCs/>
            <w:szCs w:val="20"/>
          </w:rPr>
          <w:t>(b)</w:t>
        </w:r>
        <w:r w:rsidRPr="001D643B">
          <w:rPr>
            <w:bCs/>
            <w:szCs w:val="20"/>
          </w:rPr>
          <w:tab/>
          <w:t xml:space="preserve">However, in the event of a material breach by ERCOT of any of its representations, warranties or covenants, Participant’s sole remedy shall be immediate termination of this Agreement upon written notice to ERCOT. </w:t>
        </w:r>
      </w:ins>
    </w:p>
    <w:p w14:paraId="36E6F611" w14:textId="77777777" w:rsidR="0017433C" w:rsidRPr="001D643B" w:rsidRDefault="0017433C" w:rsidP="0017433C">
      <w:pPr>
        <w:spacing w:before="120" w:after="120"/>
        <w:ind w:left="1440" w:hanging="720"/>
        <w:rPr>
          <w:ins w:id="719" w:author="Joint Sponsors" w:date="2025-03-20T12:25:00Z" w16du:dateUtc="2025-03-20T17:25:00Z"/>
          <w:bCs/>
          <w:szCs w:val="20"/>
        </w:rPr>
      </w:pPr>
      <w:ins w:id="720" w:author="Joint Sponsors" w:date="2025-03-20T12:25:00Z" w16du:dateUtc="2025-03-20T17:25:00Z">
        <w:r w:rsidRPr="001D643B">
          <w:rPr>
            <w:bCs/>
            <w:szCs w:val="20"/>
          </w:rPr>
          <w:t>(3)</w:t>
        </w:r>
        <w:r w:rsidRPr="001D643B">
          <w:rPr>
            <w:bCs/>
            <w:szCs w:val="20"/>
          </w:rPr>
          <w:tab/>
          <w:t xml:space="preserve">A Default or breach of this Agreement by a Party shall not relieve either Party of the obligation to comply with the ERCOT Protocols. </w:t>
        </w:r>
      </w:ins>
    </w:p>
    <w:p w14:paraId="557ABE18" w14:textId="77777777" w:rsidR="0017433C" w:rsidRPr="001D643B" w:rsidRDefault="0017433C" w:rsidP="0017433C">
      <w:pPr>
        <w:spacing w:before="120" w:after="120"/>
        <w:rPr>
          <w:ins w:id="721" w:author="Joint Sponsors" w:date="2025-03-20T12:25:00Z" w16du:dateUtc="2025-03-20T17:25:00Z"/>
          <w:bCs/>
        </w:rPr>
      </w:pPr>
      <w:ins w:id="722" w:author="Joint Sponsors" w:date="2025-03-20T12:25:00Z" w16du:dateUtc="2025-03-20T17:25:00Z">
        <w:r w:rsidRPr="001D643B">
          <w:rPr>
            <w:bCs/>
          </w:rPr>
          <w:t>C.</w:t>
        </w:r>
        <w:r w:rsidRPr="001D643B">
          <w:rPr>
            <w:bCs/>
          </w:rPr>
          <w:tab/>
        </w:r>
        <w:r w:rsidRPr="001D643B">
          <w:rPr>
            <w:bCs/>
            <w:u w:val="single"/>
          </w:rPr>
          <w:t>Force Majeure.</w:t>
        </w:r>
      </w:ins>
    </w:p>
    <w:p w14:paraId="60DB8957" w14:textId="77777777" w:rsidR="0017433C" w:rsidRPr="001D643B" w:rsidRDefault="0017433C" w:rsidP="0017433C">
      <w:pPr>
        <w:spacing w:before="120" w:after="120"/>
        <w:ind w:left="1440" w:hanging="720"/>
        <w:rPr>
          <w:ins w:id="723" w:author="Joint Sponsors" w:date="2025-03-20T12:25:00Z" w16du:dateUtc="2025-03-20T17:25:00Z"/>
          <w:bCs/>
          <w:szCs w:val="20"/>
        </w:rPr>
      </w:pPr>
      <w:ins w:id="724" w:author="Joint Sponsors" w:date="2025-03-20T12:25:00Z" w16du:dateUtc="2025-03-20T17:25:00Z">
        <w:r w:rsidRPr="001D643B">
          <w:rPr>
            <w:bCs/>
            <w:szCs w:val="20"/>
          </w:rPr>
          <w:lastRenderedPageBreak/>
          <w:t>(1)</w:t>
        </w:r>
        <w:r w:rsidRPr="001D643B">
          <w:rPr>
            <w:bCs/>
            <w:szCs w:val="20"/>
          </w:rPr>
          <w:tab/>
          <w:t xml:space="preserve">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t>
        </w:r>
      </w:ins>
    </w:p>
    <w:p w14:paraId="6130BAA6" w14:textId="77777777" w:rsidR="0017433C" w:rsidRPr="001D643B" w:rsidRDefault="0017433C" w:rsidP="0017433C">
      <w:pPr>
        <w:spacing w:before="120" w:after="120"/>
        <w:ind w:left="1440" w:hanging="720"/>
        <w:rPr>
          <w:ins w:id="725" w:author="Joint Sponsors" w:date="2025-03-20T12:25:00Z" w16du:dateUtc="2025-03-20T17:25:00Z"/>
          <w:bCs/>
          <w:szCs w:val="20"/>
        </w:rPr>
      </w:pPr>
      <w:ins w:id="726" w:author="Joint Sponsors" w:date="2025-03-20T12:25:00Z" w16du:dateUtc="2025-03-20T17:25:00Z">
        <w:r w:rsidRPr="001D643B">
          <w:rPr>
            <w:bCs/>
            <w:szCs w:val="20"/>
          </w:rPr>
          <w:t>(2)</w:t>
        </w:r>
        <w:r w:rsidRPr="001D643B">
          <w:rPr>
            <w:bCs/>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 </w:t>
        </w:r>
      </w:ins>
    </w:p>
    <w:p w14:paraId="25756FA9" w14:textId="77777777" w:rsidR="0017433C" w:rsidRPr="001D643B" w:rsidRDefault="0017433C" w:rsidP="0017433C">
      <w:pPr>
        <w:spacing w:before="120" w:after="120"/>
        <w:ind w:left="720" w:hanging="720"/>
        <w:rPr>
          <w:ins w:id="727" w:author="Joint Sponsors" w:date="2025-03-20T12:25:00Z" w16du:dateUtc="2025-03-20T17:25:00Z"/>
          <w:bCs/>
          <w:szCs w:val="20"/>
        </w:rPr>
      </w:pPr>
      <w:ins w:id="728" w:author="Joint Sponsors" w:date="2025-03-20T12:25:00Z" w16du:dateUtc="2025-03-20T17:25:00Z">
        <w:r w:rsidRPr="001D643B">
          <w:rPr>
            <w:bCs/>
            <w:szCs w:val="20"/>
          </w:rPr>
          <w:t>D.</w:t>
        </w:r>
        <w:r w:rsidRPr="001D643B">
          <w:rPr>
            <w:bCs/>
            <w:szCs w:val="20"/>
          </w:rPr>
          <w:tab/>
        </w:r>
        <w:r w:rsidRPr="001D643B">
          <w:rPr>
            <w:bCs/>
            <w:szCs w:val="20"/>
            <w:u w:val="single"/>
          </w:rPr>
          <w:t>Duty to Mitigate.</w:t>
        </w:r>
        <w:r w:rsidRPr="001D643B">
          <w:rPr>
            <w:bCs/>
            <w:szCs w:val="20"/>
          </w:rPr>
          <w:t xml:space="preserve"> Except as expressly provided otherwise herein, each Party shall use commercially reasonable efforts to mitigate any damages it may incur </w:t>
        </w:r>
        <w:proofErr w:type="gramStart"/>
        <w:r w:rsidRPr="001D643B">
          <w:rPr>
            <w:bCs/>
            <w:szCs w:val="20"/>
          </w:rPr>
          <w:t>as a result of</w:t>
        </w:r>
        <w:proofErr w:type="gramEnd"/>
        <w:r w:rsidRPr="001D643B">
          <w:rPr>
            <w:bCs/>
            <w:szCs w:val="20"/>
          </w:rPr>
          <w:t xml:space="preserve"> the other Party’s performance or non-performance of this Agreement.</w:t>
        </w:r>
      </w:ins>
    </w:p>
    <w:p w14:paraId="25497BD1" w14:textId="77777777" w:rsidR="0017433C" w:rsidRPr="001D643B" w:rsidRDefault="0017433C" w:rsidP="0017433C">
      <w:pPr>
        <w:spacing w:before="120" w:after="120"/>
        <w:rPr>
          <w:ins w:id="729" w:author="Joint Sponsors" w:date="2025-03-20T12:25:00Z" w16du:dateUtc="2025-03-20T17:25:00Z"/>
          <w:bCs/>
          <w:u w:val="single"/>
        </w:rPr>
      </w:pPr>
      <w:ins w:id="730" w:author="Joint Sponsors" w:date="2025-03-20T12:25:00Z" w16du:dateUtc="2025-03-20T17:25:00Z">
        <w:r w:rsidRPr="001D643B">
          <w:rPr>
            <w:bCs/>
            <w:u w:val="single"/>
          </w:rPr>
          <w:t>Section 11. Limitation of Damages and Liability and Indemnification.</w:t>
        </w:r>
      </w:ins>
    </w:p>
    <w:p w14:paraId="0F1FB71A" w14:textId="77777777" w:rsidR="0017433C" w:rsidRPr="001D643B" w:rsidRDefault="0017433C" w:rsidP="0017433C">
      <w:pPr>
        <w:spacing w:before="120" w:after="120"/>
        <w:ind w:left="720" w:hanging="720"/>
        <w:rPr>
          <w:ins w:id="731" w:author="Joint Sponsors" w:date="2025-03-20T12:25:00Z" w16du:dateUtc="2025-03-20T17:25:00Z"/>
          <w:bCs/>
          <w:szCs w:val="20"/>
        </w:rPr>
      </w:pPr>
      <w:ins w:id="732" w:author="Joint Sponsors" w:date="2025-03-20T12:25:00Z" w16du:dateUtc="2025-03-20T17:25:00Z">
        <w:r w:rsidRPr="001D643B">
          <w:rPr>
            <w:bCs/>
            <w:szCs w:val="20"/>
          </w:rPr>
          <w:t>A.</w:t>
        </w:r>
        <w:r w:rsidRPr="001D643B">
          <w:rPr>
            <w:bCs/>
            <w:szCs w:val="20"/>
          </w:rPr>
          <w:tab/>
          <w:t xml:space="preserve">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t>
        </w:r>
      </w:ins>
    </w:p>
    <w:p w14:paraId="4EC0206F" w14:textId="77777777" w:rsidR="0017433C" w:rsidRPr="001D643B" w:rsidRDefault="0017433C" w:rsidP="0017433C">
      <w:pPr>
        <w:spacing w:before="120" w:after="120"/>
        <w:ind w:left="720" w:hanging="720"/>
        <w:rPr>
          <w:ins w:id="733" w:author="Joint Sponsors" w:date="2025-03-20T12:25:00Z" w16du:dateUtc="2025-03-20T17:25:00Z"/>
          <w:bCs/>
          <w:szCs w:val="20"/>
        </w:rPr>
      </w:pPr>
      <w:ins w:id="734" w:author="Joint Sponsors" w:date="2025-03-20T12:25:00Z" w16du:dateUtc="2025-03-20T17:25:00Z">
        <w:r w:rsidRPr="001D643B">
          <w:rPr>
            <w:bCs/>
            <w:szCs w:val="20"/>
          </w:rPr>
          <w:t>B.</w:t>
        </w:r>
        <w:r w:rsidRPr="001D643B">
          <w:rPr>
            <w:bCs/>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1D643B">
          <w:rPr>
            <w:bCs/>
            <w:szCs w:val="20"/>
          </w:rPr>
          <w:t>Prac</w:t>
        </w:r>
        <w:proofErr w:type="spellEnd"/>
        <w:r w:rsidRPr="001D643B">
          <w:rPr>
            <w:bCs/>
            <w:szCs w:val="20"/>
          </w:rPr>
          <w:t>. &amp; Rem. Code §84.006, or successor statute.</w:t>
        </w:r>
      </w:ins>
    </w:p>
    <w:p w14:paraId="3BA920CF" w14:textId="77777777" w:rsidR="0017433C" w:rsidRPr="001D643B" w:rsidRDefault="0017433C" w:rsidP="0017433C">
      <w:pPr>
        <w:spacing w:before="120" w:after="120"/>
        <w:ind w:left="720" w:hanging="720"/>
        <w:rPr>
          <w:ins w:id="735" w:author="Joint Sponsors" w:date="2025-03-20T12:25:00Z" w16du:dateUtc="2025-03-20T17:25:00Z"/>
          <w:bCs/>
          <w:szCs w:val="20"/>
        </w:rPr>
      </w:pPr>
      <w:ins w:id="736" w:author="Joint Sponsors" w:date="2025-03-20T12:25:00Z" w16du:dateUtc="2025-03-20T17:25:00Z">
        <w:r w:rsidRPr="001D643B">
          <w:rPr>
            <w:bCs/>
            <w:szCs w:val="20"/>
          </w:rPr>
          <w:t>C.</w:t>
        </w:r>
        <w:r w:rsidRPr="001D643B">
          <w:rPr>
            <w:bCs/>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Section 13(A), Choice of Law and Venue, of this Agreement, regardless of any contrary provisions that may be included in or subsequently added to the ERCOT Protocols (outside of this Agreement).</w:t>
        </w:r>
      </w:ins>
    </w:p>
    <w:p w14:paraId="625C80E9" w14:textId="77777777" w:rsidR="0017433C" w:rsidRPr="001D643B" w:rsidRDefault="0017433C" w:rsidP="0017433C">
      <w:pPr>
        <w:spacing w:before="120" w:after="120"/>
        <w:rPr>
          <w:ins w:id="737" w:author="Joint Sponsors" w:date="2025-03-20T12:25:00Z" w16du:dateUtc="2025-03-20T17:25:00Z"/>
          <w:bCs/>
          <w:u w:val="single"/>
        </w:rPr>
      </w:pPr>
      <w:ins w:id="738" w:author="Joint Sponsors" w:date="2025-03-20T12:25:00Z" w16du:dateUtc="2025-03-20T17:25:00Z">
        <w:r w:rsidRPr="001D643B">
          <w:rPr>
            <w:bCs/>
            <w:u w:val="single"/>
          </w:rPr>
          <w:lastRenderedPageBreak/>
          <w:t>Section 12. Dispute Resolution.</w:t>
        </w:r>
      </w:ins>
    </w:p>
    <w:p w14:paraId="11CA5113" w14:textId="77777777" w:rsidR="0017433C" w:rsidRPr="001D643B" w:rsidRDefault="0017433C" w:rsidP="0017433C">
      <w:pPr>
        <w:spacing w:before="120" w:after="120"/>
        <w:ind w:left="720" w:hanging="720"/>
        <w:rPr>
          <w:ins w:id="739" w:author="Joint Sponsors" w:date="2025-03-20T12:25:00Z" w16du:dateUtc="2025-03-20T17:25:00Z"/>
          <w:bCs/>
          <w:szCs w:val="20"/>
        </w:rPr>
      </w:pPr>
      <w:ins w:id="740" w:author="Joint Sponsors" w:date="2025-03-20T12:25:00Z" w16du:dateUtc="2025-03-20T17:25:00Z">
        <w:r w:rsidRPr="001D643B">
          <w:rPr>
            <w:bCs/>
            <w:szCs w:val="20"/>
          </w:rPr>
          <w:t>A.</w:t>
        </w:r>
        <w:r w:rsidRPr="001D643B">
          <w:rPr>
            <w:bCs/>
            <w:szCs w:val="20"/>
          </w:rPr>
          <w:tab/>
          <w:t xml:space="preserve">In the event of a dispute, including a dispute regarding a Default, under this Agreement, Parties to this Agreement shall first attempt resolution of the dispute using the applicable dispute resolution procedures set forth in the ERCOT Protocols. </w:t>
        </w:r>
      </w:ins>
    </w:p>
    <w:p w14:paraId="199504FF" w14:textId="77777777" w:rsidR="0017433C" w:rsidRPr="001D643B" w:rsidRDefault="0017433C" w:rsidP="0017433C">
      <w:pPr>
        <w:spacing w:before="120" w:after="120"/>
        <w:ind w:left="720" w:hanging="720"/>
        <w:rPr>
          <w:ins w:id="741" w:author="Joint Sponsors" w:date="2025-03-20T12:25:00Z" w16du:dateUtc="2025-03-20T17:25:00Z"/>
          <w:bCs/>
          <w:szCs w:val="20"/>
        </w:rPr>
      </w:pPr>
      <w:ins w:id="742" w:author="Joint Sponsors" w:date="2025-03-20T12:25:00Z" w16du:dateUtc="2025-03-20T17:25:00Z">
        <w:r w:rsidRPr="001D643B">
          <w:rPr>
            <w:bCs/>
            <w:szCs w:val="20"/>
          </w:rPr>
          <w:t>B.</w:t>
        </w:r>
        <w:r w:rsidRPr="001D643B">
          <w:rPr>
            <w:bCs/>
            <w:szCs w:val="20"/>
          </w:rPr>
          <w:tab/>
          <w:t xml:space="preserve">In the event of a dispute, including a dispute regarding a Default, under this Agreement, each Party shall bear its own costs and fees, including, but not limited to attorneys’ fees, court costs, and its share of any mediation or arbitration fees. </w:t>
        </w:r>
      </w:ins>
    </w:p>
    <w:p w14:paraId="04ED5BDE" w14:textId="77777777" w:rsidR="0017433C" w:rsidRPr="001D643B" w:rsidRDefault="0017433C" w:rsidP="0017433C">
      <w:pPr>
        <w:spacing w:before="120" w:after="120"/>
        <w:rPr>
          <w:ins w:id="743" w:author="Joint Sponsors" w:date="2025-03-20T12:25:00Z" w16du:dateUtc="2025-03-20T17:25:00Z"/>
          <w:bCs/>
          <w:u w:val="single"/>
        </w:rPr>
      </w:pPr>
      <w:ins w:id="744" w:author="Joint Sponsors" w:date="2025-03-20T12:25:00Z" w16du:dateUtc="2025-03-20T17:25:00Z">
        <w:r w:rsidRPr="001D643B">
          <w:rPr>
            <w:bCs/>
            <w:u w:val="single"/>
          </w:rPr>
          <w:t>Section 13. Miscellaneous.</w:t>
        </w:r>
      </w:ins>
    </w:p>
    <w:p w14:paraId="20EA1417" w14:textId="77777777" w:rsidR="0017433C" w:rsidRPr="001D643B" w:rsidRDefault="0017433C" w:rsidP="0017433C">
      <w:pPr>
        <w:spacing w:before="120" w:after="120"/>
        <w:ind w:left="720" w:hanging="720"/>
        <w:rPr>
          <w:ins w:id="745" w:author="Joint Sponsors" w:date="2025-03-20T12:25:00Z" w16du:dateUtc="2025-03-20T17:25:00Z"/>
          <w:bCs/>
          <w:szCs w:val="20"/>
        </w:rPr>
      </w:pPr>
      <w:ins w:id="746" w:author="Joint Sponsors" w:date="2025-03-20T12:25:00Z" w16du:dateUtc="2025-03-20T17:25:00Z">
        <w:r w:rsidRPr="001D643B">
          <w:rPr>
            <w:bCs/>
            <w:szCs w:val="20"/>
          </w:rPr>
          <w:t>A.</w:t>
        </w:r>
        <w:r w:rsidRPr="001D643B">
          <w:rPr>
            <w:bCs/>
            <w:szCs w:val="20"/>
          </w:rPr>
          <w:tab/>
        </w:r>
        <w:r w:rsidRPr="001D643B">
          <w:rPr>
            <w:bCs/>
            <w:szCs w:val="20"/>
            <w:u w:val="single"/>
          </w:rPr>
          <w:t>Choice of Law and Venue.</w:t>
        </w:r>
        <w:r w:rsidRPr="001D643B">
          <w:rPr>
            <w:bCs/>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1D643B">
          <w:rPr>
            <w:bCs/>
            <w:szCs w:val="20"/>
          </w:rPr>
          <w:t>conveniens</w:t>
        </w:r>
        <w:proofErr w:type="spellEnd"/>
        <w:r w:rsidRPr="001D643B">
          <w:rPr>
            <w:bCs/>
            <w:szCs w:val="20"/>
          </w:rPr>
          <w:t xml:space="preserve">, except defenses under Tex. Civ. </w:t>
        </w:r>
        <w:proofErr w:type="spellStart"/>
        <w:r w:rsidRPr="001D643B">
          <w:rPr>
            <w:bCs/>
            <w:szCs w:val="20"/>
          </w:rPr>
          <w:t>Prac</w:t>
        </w:r>
        <w:proofErr w:type="spellEnd"/>
        <w:r w:rsidRPr="001D643B">
          <w:rPr>
            <w:bCs/>
            <w:szCs w:val="20"/>
          </w:rPr>
          <w:t xml:space="preserve">. &amp; Rem. Code §15.002(b). </w:t>
        </w:r>
      </w:ins>
    </w:p>
    <w:p w14:paraId="4F1171EC" w14:textId="77777777" w:rsidR="0017433C" w:rsidRPr="001D643B" w:rsidRDefault="0017433C" w:rsidP="0017433C">
      <w:pPr>
        <w:spacing w:before="120" w:after="120"/>
        <w:rPr>
          <w:ins w:id="747" w:author="Joint Sponsors" w:date="2025-03-20T12:25:00Z" w16du:dateUtc="2025-03-20T17:25:00Z"/>
          <w:bCs/>
        </w:rPr>
      </w:pPr>
      <w:ins w:id="748" w:author="Joint Sponsors" w:date="2025-03-20T12:25:00Z" w16du:dateUtc="2025-03-20T17:25:00Z">
        <w:r w:rsidRPr="001D643B">
          <w:rPr>
            <w:bCs/>
          </w:rPr>
          <w:t>B.</w:t>
        </w:r>
        <w:r w:rsidRPr="001D643B">
          <w:rPr>
            <w:bCs/>
          </w:rPr>
          <w:tab/>
        </w:r>
        <w:r w:rsidRPr="001D643B">
          <w:rPr>
            <w:bCs/>
            <w:u w:val="single"/>
          </w:rPr>
          <w:t>Assignment.</w:t>
        </w:r>
      </w:ins>
    </w:p>
    <w:p w14:paraId="6B4C5415" w14:textId="77777777" w:rsidR="0017433C" w:rsidRPr="001D643B" w:rsidRDefault="0017433C" w:rsidP="0017433C">
      <w:pPr>
        <w:spacing w:before="120" w:after="120"/>
        <w:ind w:left="1440" w:hanging="720"/>
        <w:rPr>
          <w:ins w:id="749" w:author="Joint Sponsors" w:date="2025-03-20T12:25:00Z" w16du:dateUtc="2025-03-20T17:25:00Z"/>
          <w:bCs/>
          <w:szCs w:val="20"/>
        </w:rPr>
      </w:pPr>
      <w:ins w:id="750" w:author="Joint Sponsors" w:date="2025-03-20T12:25:00Z" w16du:dateUtc="2025-03-20T17:25:00Z">
        <w:r w:rsidRPr="001D643B">
          <w:rPr>
            <w:bCs/>
            <w:szCs w:val="20"/>
          </w:rPr>
          <w:t>(1)</w:t>
        </w:r>
        <w:r w:rsidRPr="001D643B">
          <w:rPr>
            <w:bCs/>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ins>
    </w:p>
    <w:p w14:paraId="6A42924D" w14:textId="77777777" w:rsidR="0017433C" w:rsidRPr="001D643B" w:rsidRDefault="0017433C" w:rsidP="0017433C">
      <w:pPr>
        <w:spacing w:before="120" w:after="120"/>
        <w:ind w:left="2160" w:hanging="720"/>
        <w:rPr>
          <w:ins w:id="751" w:author="Joint Sponsors" w:date="2025-03-20T12:25:00Z" w16du:dateUtc="2025-03-20T17:25:00Z"/>
          <w:bCs/>
          <w:szCs w:val="20"/>
        </w:rPr>
      </w:pPr>
      <w:ins w:id="752" w:author="Joint Sponsors" w:date="2025-03-20T12:25:00Z" w16du:dateUtc="2025-03-20T17:25:00Z">
        <w:r w:rsidRPr="001D643B">
          <w:rPr>
            <w:bCs/>
            <w:szCs w:val="20"/>
          </w:rPr>
          <w:t>(a)</w:t>
        </w:r>
        <w:r w:rsidRPr="001D643B">
          <w:rPr>
            <w:bCs/>
            <w:szCs w:val="20"/>
          </w:rPr>
          <w:tab/>
          <w:t>Where any such assignment or transfer is to an Affiliate of the Party; or</w:t>
        </w:r>
      </w:ins>
    </w:p>
    <w:p w14:paraId="16F38ABD" w14:textId="77777777" w:rsidR="0017433C" w:rsidRPr="001D643B" w:rsidRDefault="0017433C" w:rsidP="0017433C">
      <w:pPr>
        <w:spacing w:before="120" w:after="120"/>
        <w:ind w:left="2160" w:hanging="720"/>
        <w:rPr>
          <w:ins w:id="753" w:author="Joint Sponsors" w:date="2025-03-20T12:25:00Z" w16du:dateUtc="2025-03-20T17:25:00Z"/>
          <w:bCs/>
          <w:szCs w:val="20"/>
        </w:rPr>
      </w:pPr>
      <w:ins w:id="754" w:author="Joint Sponsors" w:date="2025-03-20T12:25:00Z" w16du:dateUtc="2025-03-20T17:25:00Z">
        <w:r w:rsidRPr="001D643B">
          <w:rPr>
            <w:bCs/>
            <w:szCs w:val="20"/>
          </w:rPr>
          <w:t>(b)</w:t>
        </w:r>
        <w:r w:rsidRPr="001D643B">
          <w:rPr>
            <w:bCs/>
            <w:szCs w:val="20"/>
          </w:rPr>
          <w:tab/>
          <w:t>Where any such assignment or transfer is to a successor to or transferee of the direct or indirect ownership or operation of all or part of the Party, or its facilities; or</w:t>
        </w:r>
      </w:ins>
    </w:p>
    <w:p w14:paraId="181E2451" w14:textId="77777777" w:rsidR="0017433C" w:rsidRPr="001D643B" w:rsidRDefault="0017433C" w:rsidP="0017433C">
      <w:pPr>
        <w:spacing w:before="120" w:after="120"/>
        <w:ind w:left="2160" w:hanging="720"/>
        <w:rPr>
          <w:ins w:id="755" w:author="Joint Sponsors" w:date="2025-03-20T12:25:00Z" w16du:dateUtc="2025-03-20T17:25:00Z"/>
          <w:bCs/>
          <w:szCs w:val="20"/>
        </w:rPr>
      </w:pPr>
      <w:ins w:id="756" w:author="Joint Sponsors" w:date="2025-03-20T12:25:00Z" w16du:dateUtc="2025-03-20T17:25:00Z">
        <w:r w:rsidRPr="001D643B">
          <w:rPr>
            <w:bCs/>
            <w:szCs w:val="20"/>
          </w:rPr>
          <w:t>(c)</w:t>
        </w:r>
        <w:r w:rsidRPr="001D643B">
          <w:rPr>
            <w:bCs/>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1D643B">
          <w:rPr>
            <w:bCs/>
            <w:szCs w:val="20"/>
          </w:rPr>
          <w:t>entered into</w:t>
        </w:r>
        <w:proofErr w:type="gramEnd"/>
        <w:r w:rsidRPr="001D643B">
          <w:rPr>
            <w:bCs/>
            <w:szCs w:val="20"/>
          </w:rPr>
          <w:t xml:space="preserve"> by either Party pursuant to this Section will provide that prior to or upon the exercise of the secured </w:t>
        </w:r>
        <w:proofErr w:type="spellStart"/>
        <w:r w:rsidRPr="001D643B">
          <w:rPr>
            <w:bCs/>
            <w:szCs w:val="20"/>
          </w:rPr>
          <w:t>party’s</w:t>
        </w:r>
        <w:proofErr w:type="spellEnd"/>
        <w:r w:rsidRPr="001D643B">
          <w:rPr>
            <w:bCs/>
            <w:szCs w:val="20"/>
          </w:rPr>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w:t>
        </w:r>
        <w:r w:rsidRPr="001D643B">
          <w:rPr>
            <w:bCs/>
            <w:szCs w:val="20"/>
          </w:rPr>
          <w:lastRenderedPageBreak/>
          <w:t xml:space="preserve">pursuant to Section 10(A), notice of Default, and an opportunity for the Financing Person to cure </w:t>
        </w:r>
        <w:r w:rsidRPr="001D643B">
          <w:rPr>
            <w:bCs/>
          </w:rPr>
          <w:t>a material breach pursuant to Section 10(A) prior to it becoming a Default.</w:t>
        </w:r>
        <w:r w:rsidRPr="001D643B">
          <w:rPr>
            <w:bCs/>
            <w:szCs w:val="20"/>
          </w:rPr>
          <w:t xml:space="preserve"> </w:t>
        </w:r>
      </w:ins>
    </w:p>
    <w:p w14:paraId="5763FEFB" w14:textId="77777777" w:rsidR="0017433C" w:rsidRPr="001D643B" w:rsidRDefault="0017433C" w:rsidP="0017433C">
      <w:pPr>
        <w:spacing w:before="120" w:after="120"/>
        <w:ind w:left="1440" w:hanging="720"/>
        <w:rPr>
          <w:ins w:id="757" w:author="Joint Sponsors" w:date="2025-03-20T12:25:00Z" w16du:dateUtc="2025-03-20T17:25:00Z"/>
          <w:bCs/>
          <w:szCs w:val="20"/>
        </w:rPr>
      </w:pPr>
      <w:ins w:id="758" w:author="Joint Sponsors" w:date="2025-03-20T12:25:00Z" w16du:dateUtc="2025-03-20T17:25:00Z">
        <w:r w:rsidRPr="001D643B">
          <w:rPr>
            <w:bCs/>
            <w:szCs w:val="20"/>
          </w:rPr>
          <w:t>(2)</w:t>
        </w:r>
        <w:r w:rsidRPr="001D643B">
          <w:rPr>
            <w:bCs/>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ins>
    </w:p>
    <w:p w14:paraId="3239CEEF" w14:textId="77777777" w:rsidR="0017433C" w:rsidRPr="001D643B" w:rsidRDefault="0017433C" w:rsidP="0017433C">
      <w:pPr>
        <w:spacing w:before="120" w:after="120"/>
        <w:ind w:left="720" w:hanging="720"/>
        <w:rPr>
          <w:ins w:id="759" w:author="Joint Sponsors" w:date="2025-03-20T12:25:00Z" w16du:dateUtc="2025-03-20T17:25:00Z"/>
          <w:bCs/>
          <w:szCs w:val="20"/>
        </w:rPr>
      </w:pPr>
      <w:ins w:id="760" w:author="Joint Sponsors" w:date="2025-03-20T12:25:00Z" w16du:dateUtc="2025-03-20T17:25:00Z">
        <w:r w:rsidRPr="001D643B">
          <w:rPr>
            <w:bCs/>
            <w:szCs w:val="20"/>
          </w:rPr>
          <w:t>C.</w:t>
        </w:r>
        <w:r w:rsidRPr="001D643B">
          <w:rPr>
            <w:bCs/>
            <w:szCs w:val="20"/>
          </w:rPr>
          <w:tab/>
        </w:r>
        <w:r w:rsidRPr="001D643B">
          <w:rPr>
            <w:bCs/>
            <w:szCs w:val="20"/>
            <w:u w:val="single"/>
          </w:rPr>
          <w:t xml:space="preserve">No </w:t>
        </w:r>
        <w:proofErr w:type="gramStart"/>
        <w:r w:rsidRPr="001D643B">
          <w:rPr>
            <w:bCs/>
            <w:szCs w:val="20"/>
            <w:u w:val="single"/>
          </w:rPr>
          <w:t>Third Party</w:t>
        </w:r>
        <w:proofErr w:type="gramEnd"/>
        <w:r w:rsidRPr="001D643B">
          <w:rPr>
            <w:bCs/>
            <w:szCs w:val="20"/>
            <w:u w:val="single"/>
          </w:rPr>
          <w:t xml:space="preserve"> Beneficiary.</w:t>
        </w:r>
        <w:r w:rsidRPr="001D643B">
          <w:rPr>
            <w:bCs/>
            <w:szCs w:val="20"/>
          </w:rPr>
          <w:t xml:space="preserve"> Except with respect to the rights of the Financing Persons in subsection 13(B)(1)(c),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 party beneficiary to this Agreement or the services to be provided hereunder. Nothing in this Agreement shall create a contractual relationship between one Party and the customers of the other Party, nor shall it create a duty of any kind to such customers.</w:t>
        </w:r>
      </w:ins>
    </w:p>
    <w:p w14:paraId="6EC461F1" w14:textId="77777777" w:rsidR="0017433C" w:rsidRPr="001D643B" w:rsidRDefault="0017433C" w:rsidP="0017433C">
      <w:pPr>
        <w:spacing w:before="120" w:after="120"/>
        <w:ind w:left="720" w:hanging="720"/>
        <w:rPr>
          <w:ins w:id="761" w:author="Joint Sponsors" w:date="2025-03-20T12:25:00Z" w16du:dateUtc="2025-03-20T17:25:00Z"/>
          <w:bCs/>
          <w:szCs w:val="20"/>
        </w:rPr>
      </w:pPr>
      <w:ins w:id="762" w:author="Joint Sponsors" w:date="2025-03-20T12:25:00Z" w16du:dateUtc="2025-03-20T17:25:00Z">
        <w:r w:rsidRPr="001D643B">
          <w:rPr>
            <w:bCs/>
            <w:szCs w:val="20"/>
          </w:rPr>
          <w:t>D.</w:t>
        </w:r>
        <w:r w:rsidRPr="001D643B">
          <w:rPr>
            <w:bCs/>
            <w:szCs w:val="20"/>
          </w:rPr>
          <w:tab/>
        </w:r>
        <w:r w:rsidRPr="001D643B">
          <w:rPr>
            <w:bCs/>
            <w:szCs w:val="20"/>
            <w:u w:val="single"/>
          </w:rPr>
          <w:t>No Waiver.</w:t>
        </w:r>
        <w:r w:rsidRPr="001D643B">
          <w:rPr>
            <w:bCs/>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ins>
    </w:p>
    <w:p w14:paraId="7EEE4073" w14:textId="77777777" w:rsidR="0017433C" w:rsidRPr="001D643B" w:rsidRDefault="0017433C" w:rsidP="0017433C">
      <w:pPr>
        <w:spacing w:before="120" w:after="120"/>
        <w:ind w:left="720" w:hanging="720"/>
        <w:rPr>
          <w:ins w:id="763" w:author="Joint Sponsors" w:date="2025-03-20T12:25:00Z" w16du:dateUtc="2025-03-20T17:25:00Z"/>
          <w:bCs/>
          <w:szCs w:val="20"/>
        </w:rPr>
      </w:pPr>
      <w:ins w:id="764" w:author="Joint Sponsors" w:date="2025-03-20T12:25:00Z" w16du:dateUtc="2025-03-20T17:25:00Z">
        <w:r w:rsidRPr="001D643B">
          <w:rPr>
            <w:bCs/>
            <w:szCs w:val="20"/>
          </w:rPr>
          <w:t>E.</w:t>
        </w:r>
        <w:r w:rsidRPr="001D643B">
          <w:rPr>
            <w:bCs/>
            <w:szCs w:val="20"/>
          </w:rPr>
          <w:tab/>
        </w:r>
        <w:r w:rsidRPr="001D643B">
          <w:rPr>
            <w:bCs/>
            <w:szCs w:val="20"/>
            <w:u w:val="single"/>
          </w:rPr>
          <w:t>Headings.</w:t>
        </w:r>
        <w:r w:rsidRPr="001D643B">
          <w:rPr>
            <w:bCs/>
            <w:szCs w:val="20"/>
          </w:rPr>
          <w:t xml:space="preserve"> Titles and headings of paragraphs and sections within this Agreement are provided merely for convenience and shall not be used or relied upon in construing this Agreement or the Parties’ intentions with respect thereto.</w:t>
        </w:r>
      </w:ins>
    </w:p>
    <w:p w14:paraId="152B7D2E" w14:textId="77777777" w:rsidR="0017433C" w:rsidRPr="001D643B" w:rsidRDefault="0017433C" w:rsidP="0017433C">
      <w:pPr>
        <w:spacing w:before="120" w:after="120"/>
        <w:ind w:left="720" w:hanging="720"/>
        <w:rPr>
          <w:ins w:id="765" w:author="Joint Sponsors" w:date="2025-03-20T12:25:00Z" w16du:dateUtc="2025-03-20T17:25:00Z"/>
          <w:bCs/>
          <w:szCs w:val="20"/>
        </w:rPr>
      </w:pPr>
      <w:ins w:id="766" w:author="Joint Sponsors" w:date="2025-03-20T12:25:00Z" w16du:dateUtc="2025-03-20T17:25:00Z">
        <w:r w:rsidRPr="001D643B">
          <w:rPr>
            <w:bCs/>
            <w:szCs w:val="20"/>
          </w:rPr>
          <w:t>F.</w:t>
        </w:r>
        <w:r w:rsidRPr="001D643B">
          <w:rPr>
            <w:bCs/>
            <w:szCs w:val="20"/>
          </w:rPr>
          <w:tab/>
        </w:r>
        <w:r w:rsidRPr="001D643B">
          <w:rPr>
            <w:bCs/>
            <w:szCs w:val="20"/>
            <w:u w:val="single"/>
          </w:rPr>
          <w:t>Severability.</w:t>
        </w:r>
        <w:r w:rsidRPr="001D643B">
          <w:rPr>
            <w:bCs/>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ins>
    </w:p>
    <w:p w14:paraId="406E1BDD" w14:textId="77777777" w:rsidR="0017433C" w:rsidRPr="001D643B" w:rsidRDefault="0017433C" w:rsidP="0017433C">
      <w:pPr>
        <w:spacing w:before="120" w:after="120"/>
        <w:ind w:left="720" w:hanging="720"/>
        <w:rPr>
          <w:ins w:id="767" w:author="Joint Sponsors" w:date="2025-03-20T12:25:00Z" w16du:dateUtc="2025-03-20T17:25:00Z"/>
          <w:bCs/>
          <w:szCs w:val="20"/>
        </w:rPr>
      </w:pPr>
      <w:ins w:id="768" w:author="Joint Sponsors" w:date="2025-03-20T12:25:00Z" w16du:dateUtc="2025-03-20T17:25:00Z">
        <w:r w:rsidRPr="001D643B">
          <w:rPr>
            <w:bCs/>
            <w:szCs w:val="20"/>
          </w:rPr>
          <w:t>G.</w:t>
        </w:r>
        <w:r w:rsidRPr="001D643B">
          <w:rPr>
            <w:bCs/>
            <w:szCs w:val="20"/>
          </w:rPr>
          <w:tab/>
        </w:r>
        <w:r w:rsidRPr="001D643B">
          <w:rPr>
            <w:bCs/>
            <w:szCs w:val="20"/>
            <w:u w:val="single"/>
          </w:rPr>
          <w:t>Entire Agreement.</w:t>
        </w:r>
        <w:r w:rsidRPr="001D643B">
          <w:rPr>
            <w:bCs/>
            <w:szCs w:val="20"/>
          </w:rPr>
          <w:t xml:space="preserve"> Any exhibits attached to this Agreement are incorporated into this Agreement by reference and made a part of this Agreement as if repeated verbatim in this </w:t>
        </w:r>
        <w:r w:rsidRPr="001D643B">
          <w:rPr>
            <w:bCs/>
            <w:szCs w:val="20"/>
          </w:rPr>
          <w:lastRenderedPageBreak/>
          <w:t xml:space="preserve">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ins>
    </w:p>
    <w:p w14:paraId="5B2FB211" w14:textId="77777777" w:rsidR="0017433C" w:rsidRPr="001D643B" w:rsidRDefault="0017433C" w:rsidP="0017433C">
      <w:pPr>
        <w:spacing w:before="120" w:after="120"/>
        <w:ind w:left="720" w:hanging="720"/>
        <w:rPr>
          <w:ins w:id="769" w:author="Joint Sponsors" w:date="2025-03-20T12:25:00Z" w16du:dateUtc="2025-03-20T17:25:00Z"/>
          <w:bCs/>
          <w:szCs w:val="20"/>
        </w:rPr>
      </w:pPr>
      <w:ins w:id="770" w:author="Joint Sponsors" w:date="2025-03-20T12:25:00Z" w16du:dateUtc="2025-03-20T17:25:00Z">
        <w:r w:rsidRPr="001D643B">
          <w:rPr>
            <w:bCs/>
            <w:szCs w:val="20"/>
          </w:rPr>
          <w:t>H.</w:t>
        </w:r>
        <w:r w:rsidRPr="001D643B">
          <w:rPr>
            <w:bCs/>
            <w:szCs w:val="20"/>
          </w:rPr>
          <w:tab/>
        </w:r>
        <w:r w:rsidRPr="001D643B">
          <w:rPr>
            <w:bCs/>
            <w:szCs w:val="20"/>
            <w:u w:val="single"/>
          </w:rPr>
          <w:t>Amendment.</w:t>
        </w:r>
        <w:r w:rsidRPr="001D643B">
          <w:rPr>
            <w:bCs/>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ins>
    </w:p>
    <w:p w14:paraId="4FCF2CA3" w14:textId="77777777" w:rsidR="0017433C" w:rsidRPr="001D643B" w:rsidRDefault="0017433C" w:rsidP="0017433C">
      <w:pPr>
        <w:spacing w:before="120" w:after="120"/>
        <w:ind w:left="720" w:hanging="720"/>
        <w:rPr>
          <w:ins w:id="771" w:author="Joint Sponsors" w:date="2025-03-20T12:25:00Z" w16du:dateUtc="2025-03-20T17:25:00Z"/>
          <w:bCs/>
          <w:szCs w:val="20"/>
        </w:rPr>
      </w:pPr>
      <w:ins w:id="772" w:author="Joint Sponsors" w:date="2025-03-20T12:25:00Z" w16du:dateUtc="2025-03-20T17:25:00Z">
        <w:r w:rsidRPr="001D643B">
          <w:rPr>
            <w:bCs/>
            <w:szCs w:val="20"/>
          </w:rPr>
          <w:t>I.</w:t>
        </w:r>
        <w:r w:rsidRPr="001D643B">
          <w:rPr>
            <w:bCs/>
            <w:szCs w:val="20"/>
          </w:rPr>
          <w:tab/>
        </w:r>
        <w:r w:rsidRPr="001D643B">
          <w:rPr>
            <w:bCs/>
            <w:szCs w:val="20"/>
            <w:u w:val="single"/>
          </w:rPr>
          <w:t>ERCOT’s Right to Audit Participant.</w:t>
        </w:r>
        <w:r w:rsidRPr="001D643B">
          <w:rPr>
            <w:bCs/>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ins>
    </w:p>
    <w:p w14:paraId="59F049B9" w14:textId="77777777" w:rsidR="0017433C" w:rsidRPr="001D643B" w:rsidRDefault="0017433C" w:rsidP="0017433C">
      <w:pPr>
        <w:spacing w:before="120" w:after="120"/>
        <w:ind w:left="720" w:hanging="720"/>
        <w:rPr>
          <w:ins w:id="773" w:author="Joint Sponsors" w:date="2025-03-20T12:25:00Z" w16du:dateUtc="2025-03-20T17:25:00Z"/>
          <w:bCs/>
          <w:szCs w:val="20"/>
        </w:rPr>
      </w:pPr>
      <w:ins w:id="774" w:author="Joint Sponsors" w:date="2025-03-20T12:25:00Z" w16du:dateUtc="2025-03-20T17:25:00Z">
        <w:r w:rsidRPr="001D643B">
          <w:rPr>
            <w:bCs/>
            <w:szCs w:val="20"/>
          </w:rPr>
          <w:t>J.</w:t>
        </w:r>
        <w:r w:rsidRPr="001D643B">
          <w:rPr>
            <w:bCs/>
            <w:szCs w:val="20"/>
          </w:rPr>
          <w:tab/>
        </w:r>
        <w:r w:rsidRPr="001D643B">
          <w:rPr>
            <w:bCs/>
            <w:szCs w:val="20"/>
            <w:u w:val="single"/>
          </w:rPr>
          <w:t>Participant’s Right to Audit ERCOT.</w:t>
        </w:r>
        <w:r w:rsidRPr="001D643B">
          <w:rPr>
            <w:bCs/>
            <w:szCs w:val="20"/>
          </w:rPr>
          <w:t xml:space="preserve"> Participant’s right to data and audit of ERCOT shall be as described in the ERCOT Protocols and shall not exceed the rights described in the ERCOT Protocols. </w:t>
        </w:r>
      </w:ins>
    </w:p>
    <w:p w14:paraId="7249163F" w14:textId="77777777" w:rsidR="0017433C" w:rsidRPr="001D643B" w:rsidRDefault="0017433C" w:rsidP="0017433C">
      <w:pPr>
        <w:spacing w:before="120" w:after="120"/>
        <w:ind w:left="720" w:hanging="720"/>
        <w:rPr>
          <w:ins w:id="775" w:author="Joint Sponsors" w:date="2025-03-20T12:25:00Z" w16du:dateUtc="2025-03-20T17:25:00Z"/>
          <w:bCs/>
          <w:szCs w:val="20"/>
        </w:rPr>
      </w:pPr>
      <w:ins w:id="776" w:author="Joint Sponsors" w:date="2025-03-20T12:25:00Z" w16du:dateUtc="2025-03-20T17:25:00Z">
        <w:r w:rsidRPr="001D643B">
          <w:rPr>
            <w:bCs/>
            <w:szCs w:val="20"/>
          </w:rPr>
          <w:t>K.</w:t>
        </w:r>
        <w:r w:rsidRPr="001D643B">
          <w:rPr>
            <w:bCs/>
            <w:szCs w:val="20"/>
          </w:rPr>
          <w:tab/>
        </w:r>
        <w:r w:rsidRPr="001D643B">
          <w:rPr>
            <w:bCs/>
            <w:szCs w:val="20"/>
            <w:u w:val="single"/>
          </w:rPr>
          <w:t>Further Assurances.</w:t>
        </w:r>
        <w:r w:rsidRPr="001D643B">
          <w:rPr>
            <w:bCs/>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ins>
    </w:p>
    <w:p w14:paraId="78E75922" w14:textId="77777777" w:rsidR="0017433C" w:rsidRPr="001D643B" w:rsidRDefault="0017433C" w:rsidP="0017433C">
      <w:pPr>
        <w:spacing w:before="120" w:after="120"/>
        <w:ind w:left="720" w:hanging="720"/>
        <w:rPr>
          <w:ins w:id="777" w:author="Joint Sponsors" w:date="2025-03-20T12:25:00Z" w16du:dateUtc="2025-03-20T17:25:00Z"/>
          <w:bCs/>
          <w:szCs w:val="20"/>
        </w:rPr>
      </w:pPr>
      <w:ins w:id="778" w:author="Joint Sponsors" w:date="2025-03-20T12:25:00Z" w16du:dateUtc="2025-03-20T17:25:00Z">
        <w:r w:rsidRPr="001D643B">
          <w:rPr>
            <w:bCs/>
            <w:szCs w:val="20"/>
          </w:rPr>
          <w:t>L.</w:t>
        </w:r>
        <w:r w:rsidRPr="001D643B">
          <w:rPr>
            <w:bCs/>
            <w:szCs w:val="20"/>
          </w:rPr>
          <w:tab/>
        </w:r>
        <w:r w:rsidRPr="001D643B">
          <w:rPr>
            <w:bCs/>
            <w:szCs w:val="20"/>
            <w:u w:val="single"/>
          </w:rPr>
          <w:t>Conflicts.</w:t>
        </w:r>
        <w:r w:rsidRPr="001D643B">
          <w:rPr>
            <w:bCs/>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1D643B">
          <w:rPr>
            <w:bCs/>
            <w:szCs w:val="20"/>
          </w:rPr>
          <w:t>provided that</w:t>
        </w:r>
        <w:proofErr w:type="gramEnd"/>
        <w:r w:rsidRPr="001D643B">
          <w:rPr>
            <w:bCs/>
            <w:szCs w:val="20"/>
          </w:rPr>
          <w:t xml:space="preserve"> Participant shall give notice to ERCOT of any such conflict affecting Participant. In the event of a conflict between the ERCOT Protocols and this Agreement, the provisions expressly set forth in this Agreement shall control. </w:t>
        </w:r>
      </w:ins>
    </w:p>
    <w:p w14:paraId="5E535D11" w14:textId="77777777" w:rsidR="0017433C" w:rsidRPr="001D643B" w:rsidRDefault="0017433C" w:rsidP="0017433C">
      <w:pPr>
        <w:spacing w:before="120" w:after="120"/>
        <w:ind w:left="720" w:hanging="720"/>
        <w:rPr>
          <w:ins w:id="779" w:author="Joint Sponsors" w:date="2025-03-20T12:25:00Z" w16du:dateUtc="2025-03-20T17:25:00Z"/>
          <w:bCs/>
          <w:szCs w:val="20"/>
        </w:rPr>
      </w:pPr>
      <w:ins w:id="780" w:author="Joint Sponsors" w:date="2025-03-20T12:25:00Z" w16du:dateUtc="2025-03-20T17:25:00Z">
        <w:r w:rsidRPr="001D643B">
          <w:rPr>
            <w:bCs/>
            <w:szCs w:val="20"/>
          </w:rPr>
          <w:t>M.</w:t>
        </w:r>
        <w:r w:rsidRPr="001D643B">
          <w:rPr>
            <w:bCs/>
            <w:szCs w:val="20"/>
          </w:rPr>
          <w:tab/>
        </w:r>
        <w:r w:rsidRPr="001D643B">
          <w:rPr>
            <w:bCs/>
            <w:szCs w:val="20"/>
            <w:u w:val="single"/>
          </w:rPr>
          <w:t>No Partnership.</w:t>
        </w:r>
        <w:r w:rsidRPr="001D643B">
          <w:rPr>
            <w:bCs/>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w:t>
        </w:r>
        <w:r w:rsidRPr="001D643B">
          <w:rPr>
            <w:bCs/>
            <w:szCs w:val="20"/>
          </w:rPr>
          <w:lastRenderedPageBreak/>
          <w:t>to enter any agreement or undertaking for, or act on behalf of, or to act as or be an agent or representative of, or to otherwise bind, the other Party.</w:t>
        </w:r>
      </w:ins>
    </w:p>
    <w:p w14:paraId="3F264EC9" w14:textId="77777777" w:rsidR="0017433C" w:rsidRPr="001D643B" w:rsidRDefault="0017433C" w:rsidP="0017433C">
      <w:pPr>
        <w:spacing w:before="120" w:after="120"/>
        <w:ind w:left="720" w:hanging="720"/>
        <w:rPr>
          <w:ins w:id="781" w:author="Joint Sponsors" w:date="2025-03-20T12:25:00Z" w16du:dateUtc="2025-03-20T17:25:00Z"/>
          <w:bCs/>
          <w:szCs w:val="20"/>
        </w:rPr>
      </w:pPr>
      <w:ins w:id="782" w:author="Joint Sponsors" w:date="2025-03-20T12:25:00Z" w16du:dateUtc="2025-03-20T17:25:00Z">
        <w:r w:rsidRPr="001D643B">
          <w:rPr>
            <w:bCs/>
            <w:szCs w:val="20"/>
          </w:rPr>
          <w:t>N.</w:t>
        </w:r>
        <w:r w:rsidRPr="001D643B">
          <w:rPr>
            <w:bCs/>
            <w:szCs w:val="20"/>
          </w:rPr>
          <w:tab/>
        </w:r>
        <w:r w:rsidRPr="001D643B">
          <w:rPr>
            <w:bCs/>
            <w:szCs w:val="20"/>
            <w:u w:val="single"/>
          </w:rPr>
          <w:t>Construction.</w:t>
        </w:r>
        <w:r w:rsidRPr="001D643B">
          <w:rPr>
            <w:bCs/>
            <w:szCs w:val="20"/>
          </w:rPr>
          <w:t xml:space="preserve"> In this Agreement, the following rules of construction apply, unless expressly provided otherwise or unless the context clearly requires otherwise:</w:t>
        </w:r>
      </w:ins>
    </w:p>
    <w:p w14:paraId="3BA9474B" w14:textId="77777777" w:rsidR="0017433C" w:rsidRPr="001D643B" w:rsidRDefault="0017433C" w:rsidP="0017433C">
      <w:pPr>
        <w:spacing w:before="120" w:after="120"/>
        <w:ind w:left="1440" w:hanging="720"/>
        <w:rPr>
          <w:ins w:id="783" w:author="Joint Sponsors" w:date="2025-03-20T12:25:00Z" w16du:dateUtc="2025-03-20T17:25:00Z"/>
          <w:bCs/>
          <w:szCs w:val="20"/>
        </w:rPr>
      </w:pPr>
      <w:ins w:id="784" w:author="Joint Sponsors" w:date="2025-03-20T12:25:00Z" w16du:dateUtc="2025-03-20T17:25:00Z">
        <w:r w:rsidRPr="001D643B">
          <w:rPr>
            <w:bCs/>
            <w:szCs w:val="20"/>
          </w:rPr>
          <w:t>(1)</w:t>
        </w:r>
        <w:r w:rsidRPr="001D643B">
          <w:rPr>
            <w:bCs/>
            <w:szCs w:val="20"/>
          </w:rPr>
          <w:tab/>
          <w:t>The singular includes the plural, and the plural includes the singular.</w:t>
        </w:r>
      </w:ins>
    </w:p>
    <w:p w14:paraId="6820CCA7" w14:textId="77777777" w:rsidR="0017433C" w:rsidRPr="001D643B" w:rsidRDefault="0017433C" w:rsidP="0017433C">
      <w:pPr>
        <w:spacing w:before="120" w:after="120"/>
        <w:ind w:left="1440" w:hanging="720"/>
        <w:rPr>
          <w:ins w:id="785" w:author="Joint Sponsors" w:date="2025-03-20T12:25:00Z" w16du:dateUtc="2025-03-20T17:25:00Z"/>
          <w:bCs/>
          <w:szCs w:val="20"/>
        </w:rPr>
      </w:pPr>
      <w:ins w:id="786" w:author="Joint Sponsors" w:date="2025-03-20T12:25:00Z" w16du:dateUtc="2025-03-20T17:25:00Z">
        <w:r w:rsidRPr="001D643B">
          <w:rPr>
            <w:bCs/>
            <w:szCs w:val="20"/>
          </w:rPr>
          <w:t>(2)</w:t>
        </w:r>
        <w:r w:rsidRPr="001D643B">
          <w:rPr>
            <w:bCs/>
            <w:szCs w:val="20"/>
          </w:rPr>
          <w:tab/>
          <w:t>The present tense includes the future tense, and the future tense includes the present tense.</w:t>
        </w:r>
      </w:ins>
    </w:p>
    <w:p w14:paraId="4D581CA7" w14:textId="77777777" w:rsidR="0017433C" w:rsidRPr="001D643B" w:rsidRDefault="0017433C" w:rsidP="0017433C">
      <w:pPr>
        <w:spacing w:before="120" w:after="120"/>
        <w:ind w:left="1440" w:hanging="720"/>
        <w:rPr>
          <w:ins w:id="787" w:author="Joint Sponsors" w:date="2025-03-20T12:25:00Z" w16du:dateUtc="2025-03-20T17:25:00Z"/>
          <w:bCs/>
          <w:szCs w:val="20"/>
        </w:rPr>
      </w:pPr>
      <w:ins w:id="788" w:author="Joint Sponsors" w:date="2025-03-20T12:25:00Z" w16du:dateUtc="2025-03-20T17:25:00Z">
        <w:r w:rsidRPr="001D643B">
          <w:rPr>
            <w:bCs/>
            <w:szCs w:val="20"/>
          </w:rPr>
          <w:t>(3)</w:t>
        </w:r>
        <w:r w:rsidRPr="001D643B">
          <w:rPr>
            <w:bCs/>
            <w:szCs w:val="20"/>
          </w:rPr>
          <w:tab/>
          <w:t>Words importing any gender include the other gender.</w:t>
        </w:r>
      </w:ins>
    </w:p>
    <w:p w14:paraId="4850016B" w14:textId="77777777" w:rsidR="0017433C" w:rsidRPr="001D643B" w:rsidRDefault="0017433C" w:rsidP="0017433C">
      <w:pPr>
        <w:spacing w:before="120" w:after="120"/>
        <w:ind w:left="1440" w:hanging="720"/>
        <w:rPr>
          <w:ins w:id="789" w:author="Joint Sponsors" w:date="2025-03-20T12:25:00Z" w16du:dateUtc="2025-03-20T17:25:00Z"/>
          <w:bCs/>
          <w:szCs w:val="20"/>
        </w:rPr>
      </w:pPr>
      <w:ins w:id="790" w:author="Joint Sponsors" w:date="2025-03-20T12:25:00Z" w16du:dateUtc="2025-03-20T17:25:00Z">
        <w:r w:rsidRPr="001D643B">
          <w:rPr>
            <w:bCs/>
            <w:szCs w:val="20"/>
          </w:rPr>
          <w:t>(4)</w:t>
        </w:r>
        <w:r w:rsidRPr="001D643B">
          <w:rPr>
            <w:bCs/>
            <w:szCs w:val="20"/>
          </w:rPr>
          <w:tab/>
          <w:t xml:space="preserve">The word “shall” </w:t>
        </w:r>
        <w:proofErr w:type="gramStart"/>
        <w:r w:rsidRPr="001D643B">
          <w:rPr>
            <w:bCs/>
            <w:szCs w:val="20"/>
          </w:rPr>
          <w:t>denotes</w:t>
        </w:r>
        <w:proofErr w:type="gramEnd"/>
        <w:r w:rsidRPr="001D643B">
          <w:rPr>
            <w:bCs/>
            <w:szCs w:val="20"/>
          </w:rPr>
          <w:t xml:space="preserve"> a duty.</w:t>
        </w:r>
      </w:ins>
    </w:p>
    <w:p w14:paraId="40533C0A" w14:textId="77777777" w:rsidR="0017433C" w:rsidRPr="001D643B" w:rsidRDefault="0017433C" w:rsidP="0017433C">
      <w:pPr>
        <w:spacing w:before="120" w:after="120"/>
        <w:ind w:left="1440" w:hanging="720"/>
        <w:rPr>
          <w:ins w:id="791" w:author="Joint Sponsors" w:date="2025-03-20T12:25:00Z" w16du:dateUtc="2025-03-20T17:25:00Z"/>
          <w:bCs/>
          <w:szCs w:val="20"/>
        </w:rPr>
      </w:pPr>
      <w:ins w:id="792" w:author="Joint Sponsors" w:date="2025-03-20T12:25:00Z" w16du:dateUtc="2025-03-20T17:25:00Z">
        <w:r w:rsidRPr="001D643B">
          <w:rPr>
            <w:bCs/>
            <w:szCs w:val="20"/>
          </w:rPr>
          <w:t>(5)</w:t>
        </w:r>
        <w:r w:rsidRPr="001D643B">
          <w:rPr>
            <w:bCs/>
            <w:szCs w:val="20"/>
          </w:rPr>
          <w:tab/>
          <w:t xml:space="preserve">The word “must” </w:t>
        </w:r>
        <w:proofErr w:type="gramStart"/>
        <w:r w:rsidRPr="001D643B">
          <w:rPr>
            <w:bCs/>
            <w:szCs w:val="20"/>
          </w:rPr>
          <w:t>denotes</w:t>
        </w:r>
        <w:proofErr w:type="gramEnd"/>
        <w:r w:rsidRPr="001D643B">
          <w:rPr>
            <w:bCs/>
            <w:szCs w:val="20"/>
          </w:rPr>
          <w:t xml:space="preserve"> a condition precedent or subsequent.</w:t>
        </w:r>
      </w:ins>
    </w:p>
    <w:p w14:paraId="54332120" w14:textId="77777777" w:rsidR="0017433C" w:rsidRPr="001D643B" w:rsidRDefault="0017433C" w:rsidP="0017433C">
      <w:pPr>
        <w:spacing w:before="120" w:after="120"/>
        <w:ind w:left="1440" w:hanging="720"/>
        <w:rPr>
          <w:ins w:id="793" w:author="Joint Sponsors" w:date="2025-03-20T12:25:00Z" w16du:dateUtc="2025-03-20T17:25:00Z"/>
          <w:bCs/>
          <w:szCs w:val="20"/>
        </w:rPr>
      </w:pPr>
      <w:ins w:id="794" w:author="Joint Sponsors" w:date="2025-03-20T12:25:00Z" w16du:dateUtc="2025-03-20T17:25:00Z">
        <w:r w:rsidRPr="001D643B">
          <w:rPr>
            <w:bCs/>
            <w:szCs w:val="20"/>
          </w:rPr>
          <w:t>(6)</w:t>
        </w:r>
        <w:r w:rsidRPr="001D643B">
          <w:rPr>
            <w:bCs/>
            <w:szCs w:val="20"/>
          </w:rPr>
          <w:tab/>
          <w:t xml:space="preserve">The word “may” </w:t>
        </w:r>
        <w:proofErr w:type="gramStart"/>
        <w:r w:rsidRPr="001D643B">
          <w:rPr>
            <w:bCs/>
            <w:szCs w:val="20"/>
          </w:rPr>
          <w:t>denotes</w:t>
        </w:r>
        <w:proofErr w:type="gramEnd"/>
        <w:r w:rsidRPr="001D643B">
          <w:rPr>
            <w:bCs/>
            <w:szCs w:val="20"/>
          </w:rPr>
          <w:t xml:space="preserve"> a privilege or discretionary power.</w:t>
        </w:r>
      </w:ins>
    </w:p>
    <w:p w14:paraId="488AAC21" w14:textId="77777777" w:rsidR="0017433C" w:rsidRPr="001D643B" w:rsidRDefault="0017433C" w:rsidP="0017433C">
      <w:pPr>
        <w:spacing w:before="120" w:after="120"/>
        <w:ind w:left="1440" w:hanging="720"/>
        <w:rPr>
          <w:ins w:id="795" w:author="Joint Sponsors" w:date="2025-03-20T12:25:00Z" w16du:dateUtc="2025-03-20T17:25:00Z"/>
          <w:bCs/>
          <w:szCs w:val="20"/>
        </w:rPr>
      </w:pPr>
      <w:ins w:id="796" w:author="Joint Sponsors" w:date="2025-03-20T12:25:00Z" w16du:dateUtc="2025-03-20T17:25:00Z">
        <w:r w:rsidRPr="001D643B">
          <w:rPr>
            <w:bCs/>
            <w:szCs w:val="20"/>
          </w:rPr>
          <w:t>(7)</w:t>
        </w:r>
        <w:r w:rsidRPr="001D643B">
          <w:rPr>
            <w:bCs/>
            <w:szCs w:val="20"/>
          </w:rPr>
          <w:tab/>
          <w:t>The phrase “may not” denotes a prohibition.</w:t>
        </w:r>
      </w:ins>
    </w:p>
    <w:p w14:paraId="0AFA5039" w14:textId="77777777" w:rsidR="0017433C" w:rsidRPr="001D643B" w:rsidRDefault="0017433C" w:rsidP="0017433C">
      <w:pPr>
        <w:spacing w:before="120" w:after="120"/>
        <w:ind w:left="1440" w:hanging="720"/>
        <w:rPr>
          <w:ins w:id="797" w:author="Joint Sponsors" w:date="2025-03-20T12:25:00Z" w16du:dateUtc="2025-03-20T17:25:00Z"/>
          <w:bCs/>
          <w:szCs w:val="20"/>
        </w:rPr>
      </w:pPr>
      <w:ins w:id="798" w:author="Joint Sponsors" w:date="2025-03-20T12:25:00Z" w16du:dateUtc="2025-03-20T17:25:00Z">
        <w:r w:rsidRPr="001D643B">
          <w:rPr>
            <w:bCs/>
            <w:szCs w:val="20"/>
          </w:rPr>
          <w:t>(8)</w:t>
        </w:r>
        <w:r w:rsidRPr="001D643B">
          <w:rPr>
            <w:bCs/>
            <w:szCs w:val="20"/>
          </w:rPr>
          <w:tab/>
          <w:t>References to statutes, tariffs, regulations, or ERCOT Protocols include all provisions consolidating, amending, or replacing the statutes, tariffs, regulations, or ERCOT Protocols referred to.</w:t>
        </w:r>
      </w:ins>
    </w:p>
    <w:p w14:paraId="3FE45334" w14:textId="77777777" w:rsidR="0017433C" w:rsidRPr="001D643B" w:rsidRDefault="0017433C" w:rsidP="0017433C">
      <w:pPr>
        <w:spacing w:before="120" w:after="120"/>
        <w:ind w:left="1440" w:hanging="720"/>
        <w:rPr>
          <w:ins w:id="799" w:author="Joint Sponsors" w:date="2025-03-20T12:25:00Z" w16du:dateUtc="2025-03-20T17:25:00Z"/>
          <w:bCs/>
          <w:szCs w:val="20"/>
        </w:rPr>
      </w:pPr>
      <w:ins w:id="800" w:author="Joint Sponsors" w:date="2025-03-20T12:25:00Z" w16du:dateUtc="2025-03-20T17:25:00Z">
        <w:r w:rsidRPr="001D643B">
          <w:rPr>
            <w:bCs/>
            <w:szCs w:val="20"/>
          </w:rPr>
          <w:t>(9)</w:t>
        </w:r>
        <w:r w:rsidRPr="001D643B">
          <w:rPr>
            <w:bCs/>
            <w:szCs w:val="20"/>
          </w:rPr>
          <w:tab/>
          <w:t>References to “writing” include printing, typing, lithography, and other means of reproducing words in a tangible visible form.</w:t>
        </w:r>
      </w:ins>
    </w:p>
    <w:p w14:paraId="3558CA15" w14:textId="77777777" w:rsidR="0017433C" w:rsidRPr="001D643B" w:rsidRDefault="0017433C" w:rsidP="0017433C">
      <w:pPr>
        <w:spacing w:before="120" w:after="120"/>
        <w:ind w:left="1440" w:hanging="720"/>
        <w:rPr>
          <w:ins w:id="801" w:author="Joint Sponsors" w:date="2025-03-20T12:25:00Z" w16du:dateUtc="2025-03-20T17:25:00Z"/>
          <w:bCs/>
          <w:szCs w:val="20"/>
        </w:rPr>
      </w:pPr>
      <w:ins w:id="802" w:author="Joint Sponsors" w:date="2025-03-20T12:25:00Z" w16du:dateUtc="2025-03-20T17:25:00Z">
        <w:r w:rsidRPr="001D643B">
          <w:rPr>
            <w:bCs/>
            <w:szCs w:val="20"/>
          </w:rPr>
          <w:t>(10)</w:t>
        </w:r>
        <w:r w:rsidRPr="001D643B">
          <w:rPr>
            <w:bCs/>
            <w:szCs w:val="20"/>
          </w:rPr>
          <w:tab/>
          <w:t>The words “including,” “includes,” and “include” are deemed to be followed by the words “without limitation.”</w:t>
        </w:r>
      </w:ins>
    </w:p>
    <w:p w14:paraId="2A4D5974" w14:textId="77777777" w:rsidR="0017433C" w:rsidRPr="001D643B" w:rsidRDefault="0017433C" w:rsidP="0017433C">
      <w:pPr>
        <w:spacing w:before="120" w:after="120"/>
        <w:ind w:left="1440" w:hanging="720"/>
        <w:rPr>
          <w:ins w:id="803" w:author="Joint Sponsors" w:date="2025-03-20T12:25:00Z" w16du:dateUtc="2025-03-20T17:25:00Z"/>
          <w:bCs/>
          <w:szCs w:val="20"/>
        </w:rPr>
      </w:pPr>
      <w:ins w:id="804" w:author="Joint Sponsors" w:date="2025-03-20T12:25:00Z" w16du:dateUtc="2025-03-20T17:25:00Z">
        <w:r w:rsidRPr="001D643B">
          <w:rPr>
            <w:bCs/>
            <w:szCs w:val="20"/>
          </w:rPr>
          <w:t>(11)</w:t>
        </w:r>
        <w:r w:rsidRPr="001D643B">
          <w:rPr>
            <w:bCs/>
            <w:szCs w:val="20"/>
          </w:rPr>
          <w:tab/>
          <w:t>Any reference to a day, week, month or year is to a calendar day, week, month or year unless otherwise indicated.</w:t>
        </w:r>
      </w:ins>
    </w:p>
    <w:p w14:paraId="746D781A" w14:textId="77777777" w:rsidR="0017433C" w:rsidRPr="001D643B" w:rsidRDefault="0017433C" w:rsidP="0017433C">
      <w:pPr>
        <w:spacing w:before="120" w:after="120"/>
        <w:ind w:left="1440" w:hanging="720"/>
        <w:rPr>
          <w:ins w:id="805" w:author="Joint Sponsors" w:date="2025-03-20T12:25:00Z" w16du:dateUtc="2025-03-20T17:25:00Z"/>
          <w:bCs/>
          <w:szCs w:val="20"/>
        </w:rPr>
      </w:pPr>
      <w:ins w:id="806" w:author="Joint Sponsors" w:date="2025-03-20T12:25:00Z" w16du:dateUtc="2025-03-20T17:25:00Z">
        <w:r w:rsidRPr="001D643B">
          <w:rPr>
            <w:bCs/>
            <w:szCs w:val="20"/>
          </w:rPr>
          <w:t>(12)</w:t>
        </w:r>
        <w:r w:rsidRPr="001D643B">
          <w:rPr>
            <w:bCs/>
            <w:szCs w:val="20"/>
          </w:rPr>
          <w:tab/>
          <w:t>References to articles, Sections (or subdivisions of Sections), exhibits, annexes or schedules are to this Agreement, unless expressly stated otherwise.</w:t>
        </w:r>
      </w:ins>
    </w:p>
    <w:p w14:paraId="26A569CB" w14:textId="77777777" w:rsidR="0017433C" w:rsidRPr="001D643B" w:rsidRDefault="0017433C" w:rsidP="0017433C">
      <w:pPr>
        <w:spacing w:before="120" w:after="120"/>
        <w:ind w:left="1440" w:hanging="720"/>
        <w:rPr>
          <w:ins w:id="807" w:author="Joint Sponsors" w:date="2025-03-20T12:25:00Z" w16du:dateUtc="2025-03-20T17:25:00Z"/>
          <w:bCs/>
          <w:szCs w:val="20"/>
        </w:rPr>
      </w:pPr>
      <w:ins w:id="808" w:author="Joint Sponsors" w:date="2025-03-20T12:25:00Z" w16du:dateUtc="2025-03-20T17:25:00Z">
        <w:r w:rsidRPr="001D643B">
          <w:rPr>
            <w:bCs/>
            <w:szCs w:val="20"/>
          </w:rPr>
          <w:t>(13)</w:t>
        </w:r>
        <w:r w:rsidRPr="001D643B">
          <w:rPr>
            <w:bCs/>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ins>
    </w:p>
    <w:p w14:paraId="32D85D66" w14:textId="77777777" w:rsidR="0017433C" w:rsidRPr="001D643B" w:rsidRDefault="0017433C" w:rsidP="0017433C">
      <w:pPr>
        <w:spacing w:before="120" w:after="120"/>
        <w:ind w:left="1440" w:hanging="720"/>
        <w:rPr>
          <w:ins w:id="809" w:author="Joint Sponsors" w:date="2025-03-20T12:25:00Z" w16du:dateUtc="2025-03-20T17:25:00Z"/>
          <w:bCs/>
          <w:szCs w:val="20"/>
        </w:rPr>
      </w:pPr>
      <w:ins w:id="810" w:author="Joint Sponsors" w:date="2025-03-20T12:25:00Z" w16du:dateUtc="2025-03-20T17:25:00Z">
        <w:r w:rsidRPr="001D643B">
          <w:rPr>
            <w:bCs/>
            <w:szCs w:val="20"/>
          </w:rPr>
          <w:t>(14)</w:t>
        </w:r>
        <w:r w:rsidRPr="001D643B">
          <w:rPr>
            <w:bCs/>
            <w:szCs w:val="20"/>
          </w:rPr>
          <w:tab/>
          <w:t>References to persons or Entities include their respective successors and permitted assigns and, for governmental Entities, Entities succeeding to their respective functions and capacities.</w:t>
        </w:r>
      </w:ins>
    </w:p>
    <w:p w14:paraId="3183E4ED" w14:textId="77777777" w:rsidR="0017433C" w:rsidRPr="001D643B" w:rsidRDefault="0017433C" w:rsidP="0017433C">
      <w:pPr>
        <w:spacing w:before="120" w:after="120"/>
        <w:ind w:left="1440" w:hanging="720"/>
        <w:rPr>
          <w:ins w:id="811" w:author="Joint Sponsors" w:date="2025-03-20T12:25:00Z" w16du:dateUtc="2025-03-20T17:25:00Z"/>
          <w:bCs/>
          <w:szCs w:val="20"/>
        </w:rPr>
      </w:pPr>
      <w:ins w:id="812" w:author="Joint Sponsors" w:date="2025-03-20T12:25:00Z" w16du:dateUtc="2025-03-20T17:25:00Z">
        <w:r w:rsidRPr="001D643B">
          <w:rPr>
            <w:bCs/>
            <w:szCs w:val="20"/>
          </w:rPr>
          <w:t>(15)</w:t>
        </w:r>
        <w:r w:rsidRPr="001D643B">
          <w:rPr>
            <w:bCs/>
            <w:szCs w:val="20"/>
          </w:rPr>
          <w:tab/>
          <w:t>References to time are to Central Prevailing Time (CPT).</w:t>
        </w:r>
      </w:ins>
    </w:p>
    <w:p w14:paraId="2BF22DE4" w14:textId="77777777" w:rsidR="0017433C" w:rsidRPr="001D643B" w:rsidRDefault="0017433C" w:rsidP="0017433C">
      <w:pPr>
        <w:spacing w:before="120" w:after="120"/>
        <w:ind w:left="720" w:hanging="720"/>
        <w:rPr>
          <w:ins w:id="813" w:author="Joint Sponsors" w:date="2025-03-20T12:25:00Z" w16du:dateUtc="2025-03-20T17:25:00Z"/>
          <w:bCs/>
          <w:szCs w:val="20"/>
        </w:rPr>
      </w:pPr>
      <w:ins w:id="814" w:author="Joint Sponsors" w:date="2025-03-20T12:25:00Z" w16du:dateUtc="2025-03-20T17:25:00Z">
        <w:r w:rsidRPr="001D643B">
          <w:rPr>
            <w:bCs/>
            <w:szCs w:val="20"/>
          </w:rPr>
          <w:t>O.</w:t>
        </w:r>
        <w:r w:rsidRPr="001D643B">
          <w:rPr>
            <w:bCs/>
            <w:szCs w:val="20"/>
          </w:rPr>
          <w:tab/>
        </w:r>
        <w:r w:rsidRPr="001D643B">
          <w:rPr>
            <w:bCs/>
            <w:szCs w:val="20"/>
            <w:u w:val="single"/>
          </w:rPr>
          <w:t>Multiple Counterparts.</w:t>
        </w:r>
        <w:r w:rsidRPr="001D643B">
          <w:rPr>
            <w:bCs/>
            <w:szCs w:val="20"/>
          </w:rPr>
          <w:t xml:space="preserve"> This Agreement may be executed in two or more counterparts, each of which is deemed an </w:t>
        </w:r>
        <w:proofErr w:type="gramStart"/>
        <w:r w:rsidRPr="001D643B">
          <w:rPr>
            <w:bCs/>
            <w:szCs w:val="20"/>
          </w:rPr>
          <w:t>original</w:t>
        </w:r>
        <w:proofErr w:type="gramEnd"/>
        <w:r w:rsidRPr="001D643B">
          <w:rPr>
            <w:bCs/>
            <w:szCs w:val="20"/>
          </w:rPr>
          <w:t xml:space="preserve"> but all constitute one and the same instrument.</w:t>
        </w:r>
      </w:ins>
    </w:p>
    <w:p w14:paraId="04D75CD9" w14:textId="77777777" w:rsidR="0017433C" w:rsidRPr="001D643B" w:rsidRDefault="0017433C" w:rsidP="0017433C">
      <w:pPr>
        <w:spacing w:before="120" w:after="120"/>
        <w:ind w:left="720" w:hanging="720"/>
        <w:rPr>
          <w:ins w:id="815" w:author="Joint Sponsors" w:date="2025-03-20T12:25:00Z" w16du:dateUtc="2025-03-20T17:25:00Z"/>
          <w:bCs/>
          <w:szCs w:val="20"/>
        </w:rPr>
      </w:pPr>
    </w:p>
    <w:p w14:paraId="55119C37" w14:textId="77777777" w:rsidR="0017433C" w:rsidRPr="001D643B" w:rsidRDefault="0017433C" w:rsidP="0017433C">
      <w:pPr>
        <w:spacing w:after="240"/>
        <w:rPr>
          <w:ins w:id="816" w:author="Joint Sponsors" w:date="2025-03-20T12:25:00Z" w16du:dateUtc="2025-03-20T17:25:00Z"/>
          <w:bCs/>
        </w:rPr>
      </w:pPr>
      <w:ins w:id="817" w:author="Joint Sponsors" w:date="2025-03-20T12:25:00Z" w16du:dateUtc="2025-03-20T17:25:00Z">
        <w:r w:rsidRPr="001D643B">
          <w:rPr>
            <w:bCs/>
          </w:rPr>
          <w:t>SIGNED, ACCEPTED, AND AGREED TO by each undersigned signatory who, by signature hereto, represents and warrants that he or she has full power and authority to execute this Agreement.</w:t>
        </w:r>
      </w:ins>
    </w:p>
    <w:p w14:paraId="1FA2CA57" w14:textId="77777777" w:rsidR="0017433C" w:rsidRPr="001D643B" w:rsidRDefault="0017433C" w:rsidP="0017433C">
      <w:pPr>
        <w:keepNext/>
        <w:tabs>
          <w:tab w:val="left" w:pos="1080"/>
        </w:tabs>
        <w:spacing w:before="240" w:after="240"/>
        <w:ind w:left="1080" w:hanging="1080"/>
        <w:outlineLvl w:val="2"/>
        <w:rPr>
          <w:ins w:id="818" w:author="Joint Sponsors" w:date="2025-03-20T12:25:00Z" w16du:dateUtc="2025-03-20T17:25:00Z"/>
          <w:bCs/>
          <w:i/>
          <w:szCs w:val="20"/>
        </w:rPr>
      </w:pPr>
      <w:ins w:id="819" w:author="Joint Sponsors" w:date="2025-03-20T12:25:00Z" w16du:dateUtc="2025-03-20T17:25:00Z">
        <w:r w:rsidRPr="001D643B">
          <w:rPr>
            <w:bCs/>
            <w:i/>
            <w:szCs w:val="20"/>
          </w:rPr>
          <w:lastRenderedPageBreak/>
          <w:t>Electric Reliability Council of Texas, Inc.:</w:t>
        </w:r>
      </w:ins>
    </w:p>
    <w:p w14:paraId="433935B6" w14:textId="77777777" w:rsidR="0017433C" w:rsidRPr="001D643B" w:rsidRDefault="0017433C" w:rsidP="0017433C">
      <w:pPr>
        <w:rPr>
          <w:ins w:id="820" w:author="Joint Sponsors" w:date="2025-03-20T12:25:00Z" w16du:dateUtc="2025-03-20T17:25:00Z"/>
          <w:bCs/>
        </w:rPr>
      </w:pPr>
    </w:p>
    <w:p w14:paraId="04CE5340" w14:textId="77777777" w:rsidR="0017433C" w:rsidRPr="001D643B" w:rsidRDefault="0017433C" w:rsidP="0017433C">
      <w:pPr>
        <w:spacing w:after="240"/>
        <w:rPr>
          <w:ins w:id="821" w:author="Joint Sponsors" w:date="2025-03-20T12:25:00Z" w16du:dateUtc="2025-03-20T17:25:00Z"/>
          <w:bCs/>
        </w:rPr>
      </w:pPr>
      <w:ins w:id="822" w:author="Joint Sponsors" w:date="2025-03-20T12:25:00Z" w16du:dateUtc="2025-03-20T17:25:00Z">
        <w:r w:rsidRPr="001D643B">
          <w:rPr>
            <w:bCs/>
          </w:rPr>
          <w:t>By: ______________________________</w:t>
        </w:r>
      </w:ins>
    </w:p>
    <w:p w14:paraId="7A5C6057" w14:textId="77777777" w:rsidR="0017433C" w:rsidRPr="001D643B" w:rsidRDefault="0017433C" w:rsidP="0017433C">
      <w:pPr>
        <w:spacing w:after="240"/>
        <w:rPr>
          <w:ins w:id="823" w:author="Joint Sponsors" w:date="2025-03-20T12:25:00Z" w16du:dateUtc="2025-03-20T17:25:00Z"/>
          <w:bCs/>
        </w:rPr>
      </w:pPr>
      <w:ins w:id="824" w:author="Joint Sponsors" w:date="2025-03-20T12:25:00Z" w16du:dateUtc="2025-03-20T17:25:00Z">
        <w:r w:rsidRPr="001D643B">
          <w:rPr>
            <w:bCs/>
          </w:rPr>
          <w:t>Name: ____________________________</w:t>
        </w:r>
      </w:ins>
    </w:p>
    <w:p w14:paraId="44E8DC3F" w14:textId="77777777" w:rsidR="0017433C" w:rsidRPr="001D643B" w:rsidRDefault="0017433C" w:rsidP="0017433C">
      <w:pPr>
        <w:spacing w:after="240"/>
        <w:rPr>
          <w:ins w:id="825" w:author="Joint Sponsors" w:date="2025-03-20T12:25:00Z" w16du:dateUtc="2025-03-20T17:25:00Z"/>
          <w:bCs/>
        </w:rPr>
      </w:pPr>
      <w:ins w:id="826" w:author="Joint Sponsors" w:date="2025-03-20T12:25:00Z" w16du:dateUtc="2025-03-20T17:25:00Z">
        <w:r w:rsidRPr="001D643B">
          <w:rPr>
            <w:bCs/>
          </w:rPr>
          <w:t>Title: _____________________________</w:t>
        </w:r>
      </w:ins>
    </w:p>
    <w:p w14:paraId="3456336E" w14:textId="77777777" w:rsidR="0017433C" w:rsidRPr="001D643B" w:rsidRDefault="0017433C" w:rsidP="0017433C">
      <w:pPr>
        <w:spacing w:after="240"/>
        <w:rPr>
          <w:ins w:id="827" w:author="Joint Sponsors" w:date="2025-03-20T12:25:00Z" w16du:dateUtc="2025-03-20T17:25:00Z"/>
          <w:bCs/>
        </w:rPr>
      </w:pPr>
      <w:ins w:id="828" w:author="Joint Sponsors" w:date="2025-03-20T12:25:00Z" w16du:dateUtc="2025-03-20T17:25:00Z">
        <w:r w:rsidRPr="001D643B">
          <w:rPr>
            <w:bCs/>
          </w:rPr>
          <w:t>Date: _____________________________</w:t>
        </w:r>
      </w:ins>
    </w:p>
    <w:p w14:paraId="69FFD4EE" w14:textId="77777777" w:rsidR="0017433C" w:rsidRPr="001D643B" w:rsidRDefault="0017433C" w:rsidP="0017433C">
      <w:pPr>
        <w:keepNext/>
        <w:tabs>
          <w:tab w:val="left" w:pos="1080"/>
        </w:tabs>
        <w:spacing w:before="240" w:after="240"/>
        <w:ind w:left="1080" w:hanging="1080"/>
        <w:outlineLvl w:val="2"/>
        <w:rPr>
          <w:ins w:id="829" w:author="Joint Sponsors" w:date="2025-03-20T12:25:00Z" w16du:dateUtc="2025-03-20T17:25:00Z"/>
          <w:bCs/>
          <w:i/>
          <w:szCs w:val="20"/>
        </w:rPr>
      </w:pPr>
      <w:ins w:id="830" w:author="Joint Sponsors" w:date="2025-03-20T12:25:00Z" w16du:dateUtc="2025-03-20T17:25:00Z">
        <w:r w:rsidRPr="001D643B">
          <w:rPr>
            <w:bCs/>
            <w:i/>
            <w:szCs w:val="20"/>
          </w:rPr>
          <w:t>Participant:</w:t>
        </w:r>
      </w:ins>
    </w:p>
    <w:p w14:paraId="1698A3BA" w14:textId="77777777" w:rsidR="0017433C" w:rsidRPr="001D643B" w:rsidRDefault="0017433C" w:rsidP="0017433C">
      <w:pPr>
        <w:keepNext/>
        <w:suppressAutoHyphens/>
        <w:jc w:val="both"/>
        <w:rPr>
          <w:ins w:id="831" w:author="Joint Sponsors" w:date="2025-03-20T12:25:00Z" w16du:dateUtc="2025-03-20T17:25:00Z"/>
          <w:bCs/>
          <w:color w:val="333300"/>
        </w:rPr>
      </w:pPr>
    </w:p>
    <w:p w14:paraId="78CDD44F" w14:textId="77777777" w:rsidR="0017433C" w:rsidRPr="001D643B" w:rsidRDefault="0017433C" w:rsidP="0017433C">
      <w:pPr>
        <w:keepNext/>
        <w:suppressAutoHyphens/>
        <w:jc w:val="both"/>
        <w:rPr>
          <w:ins w:id="832" w:author="Joint Sponsors" w:date="2025-03-20T12:25:00Z" w16du:dateUtc="2025-03-20T17:25:00Z"/>
          <w:bCs/>
          <w:color w:val="333300"/>
        </w:rPr>
      </w:pPr>
      <w:ins w:id="833" w:author="Joint Sponsors" w:date="2025-03-20T12:25:00Z" w16du:dateUtc="2025-03-20T17:25:00Z">
        <w:r w:rsidRPr="001D643B">
          <w:rPr>
            <w:bCs/>
            <w:color w:val="333300"/>
          </w:rPr>
          <w:t>By: ______________________________</w:t>
        </w:r>
      </w:ins>
    </w:p>
    <w:p w14:paraId="0B56CE51" w14:textId="77777777" w:rsidR="0017433C" w:rsidRPr="001D643B" w:rsidRDefault="0017433C" w:rsidP="0017433C">
      <w:pPr>
        <w:keepNext/>
        <w:suppressAutoHyphens/>
        <w:jc w:val="both"/>
        <w:rPr>
          <w:ins w:id="834" w:author="Joint Sponsors" w:date="2025-03-20T12:25:00Z" w16du:dateUtc="2025-03-20T17:25:00Z"/>
          <w:bCs/>
          <w:color w:val="333300"/>
        </w:rPr>
      </w:pPr>
    </w:p>
    <w:p w14:paraId="1C35B765" w14:textId="77777777" w:rsidR="0017433C" w:rsidRPr="001D643B" w:rsidRDefault="0017433C" w:rsidP="0017433C">
      <w:pPr>
        <w:keepNext/>
        <w:suppressAutoHyphens/>
        <w:jc w:val="both"/>
        <w:rPr>
          <w:ins w:id="835" w:author="Joint Sponsors" w:date="2025-03-20T12:25:00Z" w16du:dateUtc="2025-03-20T17:25:00Z"/>
          <w:bCs/>
        </w:rPr>
      </w:pPr>
      <w:ins w:id="836" w:author="Joint Sponsors" w:date="2025-03-20T12:25:00Z" w16du:dateUtc="2025-03-20T17:25:00Z">
        <w:r w:rsidRPr="001D643B">
          <w:rPr>
            <w:bCs/>
          </w:rPr>
          <w:t xml:space="preserve">Name: </w:t>
        </w:r>
        <w:r w:rsidRPr="001D643B">
          <w:rPr>
            <w:bCs/>
          </w:rPr>
          <w:fldChar w:fldCharType="begin">
            <w:ffData>
              <w:name w:val="Text11"/>
              <w:enabled/>
              <w:calcOnExit w:val="0"/>
              <w:textInput/>
            </w:ffData>
          </w:fldChar>
        </w:r>
        <w:bookmarkStart w:id="837" w:name="Text11"/>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37"/>
      </w:ins>
    </w:p>
    <w:p w14:paraId="53C9597C" w14:textId="77777777" w:rsidR="0017433C" w:rsidRPr="001D643B" w:rsidRDefault="0017433C" w:rsidP="0017433C">
      <w:pPr>
        <w:keepNext/>
        <w:suppressAutoHyphens/>
        <w:jc w:val="both"/>
        <w:rPr>
          <w:ins w:id="838" w:author="Joint Sponsors" w:date="2025-03-20T12:25:00Z" w16du:dateUtc="2025-03-20T17:25:00Z"/>
          <w:bCs/>
        </w:rPr>
      </w:pPr>
    </w:p>
    <w:p w14:paraId="6E7AC1EF" w14:textId="77777777" w:rsidR="0017433C" w:rsidRPr="001D643B" w:rsidRDefault="0017433C" w:rsidP="0017433C">
      <w:pPr>
        <w:keepNext/>
        <w:suppressAutoHyphens/>
        <w:jc w:val="both"/>
        <w:rPr>
          <w:ins w:id="839" w:author="Joint Sponsors" w:date="2025-03-20T12:25:00Z" w16du:dateUtc="2025-03-20T17:25:00Z"/>
          <w:bCs/>
        </w:rPr>
      </w:pPr>
      <w:ins w:id="840" w:author="Joint Sponsors" w:date="2025-03-20T12:25:00Z" w16du:dateUtc="2025-03-20T17:25:00Z">
        <w:r w:rsidRPr="001D643B">
          <w:rPr>
            <w:bCs/>
          </w:rPr>
          <w:t xml:space="preserve">Title: </w:t>
        </w:r>
        <w:r w:rsidRPr="001D643B">
          <w:rPr>
            <w:bCs/>
          </w:rPr>
          <w:fldChar w:fldCharType="begin">
            <w:ffData>
              <w:name w:val="Text12"/>
              <w:enabled/>
              <w:calcOnExit w:val="0"/>
              <w:textInput/>
            </w:ffData>
          </w:fldChar>
        </w:r>
        <w:bookmarkStart w:id="841" w:name="Text12"/>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41"/>
      </w:ins>
    </w:p>
    <w:p w14:paraId="766EF07F" w14:textId="77777777" w:rsidR="0017433C" w:rsidRPr="001D643B" w:rsidRDefault="0017433C" w:rsidP="0017433C">
      <w:pPr>
        <w:keepNext/>
        <w:suppressAutoHyphens/>
        <w:jc w:val="both"/>
        <w:rPr>
          <w:ins w:id="842" w:author="Joint Sponsors" w:date="2025-03-20T12:25:00Z" w16du:dateUtc="2025-03-20T17:25:00Z"/>
          <w:bCs/>
        </w:rPr>
      </w:pPr>
    </w:p>
    <w:p w14:paraId="190D2FF3" w14:textId="77777777" w:rsidR="0017433C" w:rsidRPr="001D643B" w:rsidRDefault="0017433C" w:rsidP="0017433C">
      <w:pPr>
        <w:keepNext/>
        <w:suppressAutoHyphens/>
        <w:jc w:val="both"/>
        <w:rPr>
          <w:ins w:id="843" w:author="Joint Sponsors" w:date="2025-03-20T12:25:00Z" w16du:dateUtc="2025-03-20T17:25:00Z"/>
          <w:bCs/>
        </w:rPr>
      </w:pPr>
      <w:ins w:id="844" w:author="Joint Sponsors" w:date="2025-03-20T12:25:00Z" w16du:dateUtc="2025-03-20T17:25:00Z">
        <w:r w:rsidRPr="001D643B">
          <w:rPr>
            <w:bCs/>
          </w:rPr>
          <w:t xml:space="preserve">Date: </w:t>
        </w:r>
        <w:r w:rsidRPr="001D643B">
          <w:rPr>
            <w:bCs/>
          </w:rPr>
          <w:fldChar w:fldCharType="begin">
            <w:ffData>
              <w:name w:val="Text13"/>
              <w:enabled/>
              <w:calcOnExit w:val="0"/>
              <w:textInput/>
            </w:ffData>
          </w:fldChar>
        </w:r>
        <w:bookmarkStart w:id="845" w:name="Text13"/>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45"/>
      </w:ins>
    </w:p>
    <w:p w14:paraId="29F541D7" w14:textId="77777777" w:rsidR="0017433C" w:rsidRPr="001D643B" w:rsidRDefault="0017433C" w:rsidP="0017433C">
      <w:pPr>
        <w:keepNext/>
        <w:suppressAutoHyphens/>
        <w:jc w:val="both"/>
        <w:rPr>
          <w:ins w:id="846" w:author="Joint Sponsors" w:date="2025-03-20T12:25:00Z" w16du:dateUtc="2025-03-20T17:25:00Z"/>
          <w:bCs/>
        </w:rPr>
      </w:pPr>
    </w:p>
    <w:p w14:paraId="40EB904D" w14:textId="77777777" w:rsidR="0017433C" w:rsidRPr="001D643B" w:rsidRDefault="0017433C" w:rsidP="0017433C">
      <w:pPr>
        <w:keepNext/>
        <w:suppressAutoHyphens/>
        <w:jc w:val="both"/>
        <w:rPr>
          <w:ins w:id="847" w:author="Joint Sponsors" w:date="2025-03-20T12:25:00Z" w16du:dateUtc="2025-03-20T17:25:00Z"/>
          <w:bCs/>
        </w:rPr>
      </w:pPr>
    </w:p>
    <w:p w14:paraId="280BA07B" w14:textId="77777777" w:rsidR="0017433C" w:rsidRPr="001D643B" w:rsidRDefault="0017433C" w:rsidP="0017433C">
      <w:pPr>
        <w:keepNext/>
        <w:suppressAutoHyphens/>
        <w:jc w:val="both"/>
        <w:rPr>
          <w:ins w:id="848" w:author="Joint Sponsors" w:date="2025-03-20T12:25:00Z" w16du:dateUtc="2025-03-20T17:25:00Z"/>
          <w:bCs/>
        </w:rPr>
      </w:pPr>
      <w:ins w:id="849" w:author="Joint Sponsors" w:date="2025-03-20T12:25:00Z" w16du:dateUtc="2025-03-20T17:25:00Z">
        <w:r w:rsidRPr="001D643B">
          <w:rPr>
            <w:bCs/>
          </w:rPr>
          <w:t xml:space="preserve">Market Participant Name: </w:t>
        </w:r>
        <w:r w:rsidRPr="001D643B">
          <w:rPr>
            <w:bCs/>
          </w:rPr>
          <w:fldChar w:fldCharType="begin">
            <w:ffData>
              <w:name w:val="Text14"/>
              <w:enabled/>
              <w:calcOnExit w:val="0"/>
              <w:textInput/>
            </w:ffData>
          </w:fldChar>
        </w:r>
        <w:bookmarkStart w:id="850" w:name="Text14"/>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50"/>
      </w:ins>
    </w:p>
    <w:p w14:paraId="61186599" w14:textId="77777777" w:rsidR="0017433C" w:rsidRPr="001D643B" w:rsidRDefault="0017433C" w:rsidP="0017433C">
      <w:pPr>
        <w:keepNext/>
        <w:suppressAutoHyphens/>
        <w:jc w:val="both"/>
        <w:rPr>
          <w:ins w:id="851" w:author="Joint Sponsors" w:date="2025-03-20T12:25:00Z" w16du:dateUtc="2025-03-20T17:25:00Z"/>
          <w:bCs/>
        </w:rPr>
      </w:pPr>
    </w:p>
    <w:p w14:paraId="7FFE9364" w14:textId="77777777" w:rsidR="0017433C" w:rsidRPr="001D643B" w:rsidRDefault="0017433C" w:rsidP="0017433C">
      <w:pPr>
        <w:keepNext/>
        <w:suppressAutoHyphens/>
        <w:jc w:val="both"/>
        <w:rPr>
          <w:ins w:id="852" w:author="Joint Sponsors" w:date="2025-03-20T12:25:00Z" w16du:dateUtc="2025-03-20T17:25:00Z"/>
          <w:bCs/>
        </w:rPr>
      </w:pPr>
    </w:p>
    <w:p w14:paraId="64696A59" w14:textId="77777777" w:rsidR="0017433C" w:rsidRPr="0017433C" w:rsidRDefault="0017433C" w:rsidP="0017433C">
      <w:pPr>
        <w:keepNext/>
        <w:suppressAutoHyphens/>
        <w:jc w:val="both"/>
        <w:rPr>
          <w:ins w:id="853" w:author="Joint Sponsors" w:date="2025-03-20T12:25:00Z" w16du:dateUtc="2025-03-20T17:25:00Z"/>
          <w:bCs/>
          <w:lang w:val="fr-FR"/>
        </w:rPr>
      </w:pPr>
      <w:ins w:id="854" w:author="Joint Sponsors" w:date="2025-03-20T12:25:00Z" w16du:dateUtc="2025-03-20T17:25:00Z">
        <w:r w:rsidRPr="0017433C">
          <w:rPr>
            <w:bCs/>
            <w:lang w:val="fr-FR"/>
          </w:rPr>
          <w:t xml:space="preserve">Market Participant </w:t>
        </w:r>
        <w:proofErr w:type="gramStart"/>
        <w:r w:rsidRPr="0017433C">
          <w:rPr>
            <w:bCs/>
            <w:lang w:val="fr-FR"/>
          </w:rPr>
          <w:t>DUNS:</w:t>
        </w:r>
        <w:proofErr w:type="gramEnd"/>
        <w:r w:rsidRPr="0017433C">
          <w:rPr>
            <w:bCs/>
            <w:lang w:val="fr-FR"/>
          </w:rPr>
          <w:t xml:space="preserve"> </w:t>
        </w:r>
        <w:r w:rsidRPr="001D643B">
          <w:rPr>
            <w:bCs/>
          </w:rPr>
          <w:fldChar w:fldCharType="begin">
            <w:ffData>
              <w:name w:val="Text15"/>
              <w:enabled/>
              <w:calcOnExit w:val="0"/>
              <w:textInput/>
            </w:ffData>
          </w:fldChar>
        </w:r>
        <w:bookmarkStart w:id="855" w:name="Text15"/>
        <w:r w:rsidRPr="0017433C">
          <w:rPr>
            <w:bCs/>
            <w:lang w:val="fr-FR"/>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55"/>
      </w:ins>
    </w:p>
    <w:p w14:paraId="3B21BE76" w14:textId="77777777" w:rsidR="0017433C" w:rsidRPr="0017433C" w:rsidRDefault="0017433C" w:rsidP="0017433C">
      <w:pPr>
        <w:keepNext/>
        <w:suppressAutoHyphens/>
        <w:jc w:val="both"/>
        <w:rPr>
          <w:ins w:id="856" w:author="Joint Sponsors" w:date="2025-03-20T12:25:00Z" w16du:dateUtc="2025-03-20T17:25:00Z"/>
          <w:bCs/>
          <w:lang w:val="fr-FR"/>
        </w:rPr>
      </w:pPr>
      <w:ins w:id="857" w:author="Joint Sponsors" w:date="2025-03-20T12:25:00Z" w16du:dateUtc="2025-03-20T17:25:00Z">
        <w:r w:rsidRPr="0017433C">
          <w:rPr>
            <w:bCs/>
            <w:sz w:val="32"/>
            <w:lang w:val="fr-FR"/>
          </w:rPr>
          <w:t xml:space="preserve">   </w:t>
        </w:r>
      </w:ins>
    </w:p>
    <w:p w14:paraId="18947E73" w14:textId="77777777" w:rsidR="0017433C" w:rsidRPr="0017433C" w:rsidRDefault="0017433C" w:rsidP="0017433C">
      <w:pPr>
        <w:spacing w:before="2280"/>
        <w:jc w:val="center"/>
        <w:rPr>
          <w:ins w:id="858" w:author="Joint Sponsors" w:date="2025-03-20T12:25:00Z" w16du:dateUtc="2025-03-20T17:25:00Z"/>
          <w:b/>
          <w:sz w:val="36"/>
          <w:szCs w:val="36"/>
          <w:lang w:val="fr-FR"/>
        </w:rPr>
      </w:pPr>
      <w:ins w:id="859" w:author="Joint Sponsors" w:date="2025-03-20T12:25:00Z" w16du:dateUtc="2025-03-20T17:25:00Z">
        <w:r w:rsidRPr="0017433C">
          <w:rPr>
            <w:b/>
            <w:sz w:val="36"/>
            <w:lang w:val="fr-FR"/>
          </w:rPr>
          <w:t xml:space="preserve">ERCOT Nodal </w:t>
        </w:r>
        <w:proofErr w:type="spellStart"/>
        <w:r w:rsidRPr="0017433C">
          <w:rPr>
            <w:b/>
            <w:sz w:val="36"/>
            <w:lang w:val="fr-FR"/>
          </w:rPr>
          <w:t>Protocols</w:t>
        </w:r>
        <w:proofErr w:type="spellEnd"/>
        <w:r w:rsidRPr="0017433C">
          <w:rPr>
            <w:b/>
            <w:sz w:val="36"/>
            <w:lang w:val="fr-FR"/>
          </w:rPr>
          <w:t xml:space="preserve"> </w:t>
        </w:r>
      </w:ins>
    </w:p>
    <w:p w14:paraId="13C3C37E" w14:textId="77777777" w:rsidR="0017433C" w:rsidRPr="0017433C" w:rsidRDefault="0017433C" w:rsidP="0017433C">
      <w:pPr>
        <w:jc w:val="center"/>
        <w:rPr>
          <w:ins w:id="860" w:author="Joint Sponsors" w:date="2025-03-20T12:25:00Z" w16du:dateUtc="2025-03-20T17:25:00Z"/>
          <w:b/>
          <w:sz w:val="36"/>
          <w:lang w:val="fr-FR"/>
        </w:rPr>
      </w:pPr>
    </w:p>
    <w:p w14:paraId="582F77B6" w14:textId="77777777" w:rsidR="0017433C" w:rsidRPr="0017433C" w:rsidRDefault="0017433C" w:rsidP="0017433C">
      <w:pPr>
        <w:jc w:val="center"/>
        <w:rPr>
          <w:ins w:id="861" w:author="Joint Sponsors" w:date="2025-03-20T12:25:00Z" w16du:dateUtc="2025-03-20T17:25:00Z"/>
          <w:b/>
          <w:sz w:val="36"/>
          <w:lang w:val="fr-FR"/>
        </w:rPr>
      </w:pPr>
      <w:ins w:id="862" w:author="Joint Sponsors" w:date="2025-03-20T12:25:00Z" w16du:dateUtc="2025-03-20T17:25:00Z">
        <w:r w:rsidRPr="0017433C">
          <w:rPr>
            <w:b/>
            <w:sz w:val="36"/>
            <w:lang w:val="fr-FR"/>
          </w:rPr>
          <w:t>Section 22</w:t>
        </w:r>
      </w:ins>
    </w:p>
    <w:p w14:paraId="30107123" w14:textId="77777777" w:rsidR="0017433C" w:rsidRPr="0017433C" w:rsidRDefault="0017433C" w:rsidP="0017433C">
      <w:pPr>
        <w:jc w:val="center"/>
        <w:rPr>
          <w:ins w:id="863" w:author="Joint Sponsors" w:date="2025-03-20T12:25:00Z" w16du:dateUtc="2025-03-20T17:25:00Z"/>
          <w:b/>
          <w:sz w:val="36"/>
          <w:szCs w:val="36"/>
          <w:lang w:val="fr-FR"/>
        </w:rPr>
      </w:pPr>
    </w:p>
    <w:p w14:paraId="01D11466" w14:textId="77777777" w:rsidR="0017433C" w:rsidRPr="006267DB" w:rsidRDefault="0017433C" w:rsidP="0017433C">
      <w:pPr>
        <w:jc w:val="center"/>
        <w:rPr>
          <w:ins w:id="864" w:author="Joint Sponsors" w:date="2025-03-20T12:25:00Z" w16du:dateUtc="2025-03-20T17:25:00Z"/>
          <w:b/>
          <w:sz w:val="36"/>
        </w:rPr>
      </w:pPr>
      <w:ins w:id="865" w:author="Joint Sponsors" w:date="2025-03-20T12:25:00Z" w16du:dateUtc="2025-03-20T17:25:00Z">
        <w:r w:rsidRPr="006267DB">
          <w:rPr>
            <w:b/>
            <w:sz w:val="36"/>
          </w:rPr>
          <w:t>Attachment R:  Amendment to Standard Form Advanced Grid Support Services Agreement</w:t>
        </w:r>
      </w:ins>
    </w:p>
    <w:p w14:paraId="4D0847DF" w14:textId="77777777" w:rsidR="0017433C" w:rsidRPr="006267DB" w:rsidRDefault="0017433C" w:rsidP="0017433C">
      <w:pPr>
        <w:jc w:val="center"/>
        <w:outlineLvl w:val="0"/>
        <w:rPr>
          <w:ins w:id="866" w:author="Joint Sponsors" w:date="2025-03-20T12:25:00Z" w16du:dateUtc="2025-03-20T17:25:00Z"/>
          <w:b/>
        </w:rPr>
      </w:pPr>
    </w:p>
    <w:p w14:paraId="51BA2668" w14:textId="77777777" w:rsidR="0017433C" w:rsidRPr="006267DB" w:rsidRDefault="0017433C" w:rsidP="0017433C">
      <w:pPr>
        <w:jc w:val="center"/>
        <w:outlineLvl w:val="0"/>
        <w:rPr>
          <w:ins w:id="867" w:author="Joint Sponsors" w:date="2025-03-20T12:25:00Z" w16du:dateUtc="2025-03-20T17:25:00Z"/>
          <w:b/>
        </w:rPr>
      </w:pPr>
    </w:p>
    <w:p w14:paraId="6D603FF1" w14:textId="77777777" w:rsidR="0017433C" w:rsidRPr="006267DB" w:rsidRDefault="0017433C" w:rsidP="0017433C">
      <w:pPr>
        <w:jc w:val="center"/>
        <w:outlineLvl w:val="0"/>
        <w:rPr>
          <w:ins w:id="868" w:author="Joint Sponsors" w:date="2025-03-20T12:25:00Z" w16du:dateUtc="2025-03-20T17:25:00Z"/>
          <w:b/>
        </w:rPr>
      </w:pPr>
      <w:ins w:id="869" w:author="Joint Sponsors" w:date="2025-03-20T12:25:00Z" w16du:dateUtc="2025-03-20T17:25:00Z">
        <w:r>
          <w:rPr>
            <w:b/>
          </w:rPr>
          <w:lastRenderedPageBreak/>
          <w:t>TBD</w:t>
        </w:r>
      </w:ins>
    </w:p>
    <w:p w14:paraId="2081EA6D" w14:textId="77777777" w:rsidR="0017433C" w:rsidRDefault="0017433C" w:rsidP="0017433C">
      <w:pPr>
        <w:spacing w:after="240"/>
        <w:rPr>
          <w:ins w:id="870" w:author="Joint Sponsors" w:date="2025-03-20T12:25:00Z" w16du:dateUtc="2025-03-20T17:25:00Z"/>
        </w:rPr>
      </w:pPr>
    </w:p>
    <w:p w14:paraId="330B2466" w14:textId="77777777" w:rsidR="0017433C" w:rsidRPr="006267DB" w:rsidRDefault="0017433C" w:rsidP="0017433C">
      <w:pPr>
        <w:jc w:val="center"/>
        <w:rPr>
          <w:ins w:id="871" w:author="Joint Sponsors" w:date="2025-03-20T12:25:00Z" w16du:dateUtc="2025-03-20T17:25:00Z"/>
        </w:rPr>
      </w:pPr>
      <w:ins w:id="872" w:author="Joint Sponsors" w:date="2025-03-20T12:25:00Z" w16du:dateUtc="2025-03-20T17:25:00Z">
        <w:r w:rsidRPr="006267DB">
          <w:t>Amendment to</w:t>
        </w:r>
      </w:ins>
    </w:p>
    <w:p w14:paraId="4D803DDD" w14:textId="77777777" w:rsidR="0017433C" w:rsidRPr="006267DB" w:rsidRDefault="0017433C" w:rsidP="0017433C">
      <w:pPr>
        <w:jc w:val="center"/>
        <w:rPr>
          <w:ins w:id="873" w:author="Joint Sponsors" w:date="2025-03-20T12:25:00Z" w16du:dateUtc="2025-03-20T17:25:00Z"/>
        </w:rPr>
      </w:pPr>
      <w:ins w:id="874" w:author="Joint Sponsors" w:date="2025-03-20T12:25:00Z" w16du:dateUtc="2025-03-20T17:25:00Z">
        <w:r w:rsidRPr="006267DB">
          <w:t>Standard Form Advanced Grid Support Service Agreement</w:t>
        </w:r>
      </w:ins>
    </w:p>
    <w:p w14:paraId="4BD214D6" w14:textId="77777777" w:rsidR="0017433C" w:rsidRPr="006267DB" w:rsidRDefault="0017433C" w:rsidP="0017433C">
      <w:pPr>
        <w:jc w:val="center"/>
        <w:rPr>
          <w:ins w:id="875" w:author="Joint Sponsors" w:date="2025-03-20T12:25:00Z" w16du:dateUtc="2025-03-20T17:25:00Z"/>
        </w:rPr>
      </w:pPr>
      <w:ins w:id="876" w:author="Joint Sponsors" w:date="2025-03-20T12:25:00Z" w16du:dateUtc="2025-03-20T17:25:00Z">
        <w:r w:rsidRPr="006267DB">
          <w:t>Between</w:t>
        </w:r>
      </w:ins>
    </w:p>
    <w:p w14:paraId="55762F81" w14:textId="77777777" w:rsidR="0017433C" w:rsidRPr="006267DB" w:rsidRDefault="0017433C" w:rsidP="0017433C">
      <w:pPr>
        <w:jc w:val="center"/>
        <w:rPr>
          <w:ins w:id="877" w:author="Joint Sponsors" w:date="2025-03-20T12:25:00Z" w16du:dateUtc="2025-03-20T17:25:00Z"/>
          <w:u w:val="single"/>
        </w:rPr>
      </w:pPr>
      <w:ins w:id="878" w:author="Joint Sponsors" w:date="2025-03-20T12:25:00Z" w16du:dateUtc="2025-03-20T17:25:00Z">
        <w:r w:rsidRPr="006267DB">
          <w:rPr>
            <w:u w:val="single"/>
          </w:rPr>
          <w:fldChar w:fldCharType="begin">
            <w:ffData>
              <w:name w:val="Text1"/>
              <w:enabled/>
              <w:calcOnExit w:val="0"/>
              <w:textInput>
                <w:default w:val="Insert Participant"/>
              </w:textInput>
            </w:ffData>
          </w:fldChar>
        </w:r>
        <w:r w:rsidRPr="006267DB">
          <w:rPr>
            <w:u w:val="single"/>
          </w:rPr>
          <w:instrText xml:space="preserve"> FORMTEXT </w:instrText>
        </w:r>
        <w:r w:rsidRPr="006267DB">
          <w:rPr>
            <w:u w:val="single"/>
          </w:rPr>
        </w:r>
        <w:r w:rsidRPr="006267DB">
          <w:rPr>
            <w:u w:val="single"/>
          </w:rPr>
          <w:fldChar w:fldCharType="separate"/>
        </w:r>
        <w:r w:rsidRPr="006267DB">
          <w:rPr>
            <w:noProof/>
            <w:u w:val="single"/>
          </w:rPr>
          <w:t>Insert Participant</w:t>
        </w:r>
        <w:r w:rsidRPr="006267DB">
          <w:rPr>
            <w:u w:val="single"/>
          </w:rPr>
          <w:fldChar w:fldCharType="end"/>
        </w:r>
      </w:ins>
    </w:p>
    <w:p w14:paraId="320958EE" w14:textId="77777777" w:rsidR="0017433C" w:rsidRPr="006267DB" w:rsidRDefault="0017433C" w:rsidP="0017433C">
      <w:pPr>
        <w:jc w:val="center"/>
        <w:rPr>
          <w:ins w:id="879" w:author="Joint Sponsors" w:date="2025-03-20T12:25:00Z" w16du:dateUtc="2025-03-20T17:25:00Z"/>
        </w:rPr>
      </w:pPr>
      <w:ins w:id="880" w:author="Joint Sponsors" w:date="2025-03-20T12:25:00Z" w16du:dateUtc="2025-03-20T17:25:00Z">
        <w:r w:rsidRPr="006267DB">
          <w:t>and</w:t>
        </w:r>
      </w:ins>
    </w:p>
    <w:p w14:paraId="2BA57FF9" w14:textId="77777777" w:rsidR="0017433C" w:rsidRPr="006267DB" w:rsidRDefault="0017433C" w:rsidP="0017433C">
      <w:pPr>
        <w:jc w:val="center"/>
        <w:rPr>
          <w:ins w:id="881" w:author="Joint Sponsors" w:date="2025-03-20T12:25:00Z" w16du:dateUtc="2025-03-20T17:25:00Z"/>
        </w:rPr>
      </w:pPr>
      <w:ins w:id="882" w:author="Joint Sponsors" w:date="2025-03-20T12:25:00Z" w16du:dateUtc="2025-03-20T17:25:00Z">
        <w:r w:rsidRPr="006267DB">
          <w:t>Electric Reliability Council of Texas, Inc.</w:t>
        </w:r>
      </w:ins>
    </w:p>
    <w:p w14:paraId="072B4150" w14:textId="77777777" w:rsidR="0017433C" w:rsidRPr="006267DB" w:rsidRDefault="0017433C" w:rsidP="0017433C">
      <w:pPr>
        <w:jc w:val="center"/>
        <w:rPr>
          <w:ins w:id="883" w:author="Joint Sponsors" w:date="2025-03-20T12:25:00Z" w16du:dateUtc="2025-03-20T17:25:00Z"/>
        </w:rPr>
      </w:pPr>
    </w:p>
    <w:p w14:paraId="217542FA" w14:textId="77777777" w:rsidR="0017433C" w:rsidRPr="006267DB" w:rsidRDefault="0017433C" w:rsidP="0017433C">
      <w:pPr>
        <w:jc w:val="both"/>
        <w:rPr>
          <w:ins w:id="884" w:author="Joint Sponsors" w:date="2025-03-20T12:25:00Z" w16du:dateUtc="2025-03-20T17:25:00Z"/>
        </w:rPr>
      </w:pPr>
    </w:p>
    <w:p w14:paraId="2A972B0B" w14:textId="77777777" w:rsidR="0017433C" w:rsidRPr="006267DB" w:rsidRDefault="0017433C" w:rsidP="0017433C">
      <w:pPr>
        <w:jc w:val="both"/>
        <w:rPr>
          <w:ins w:id="885" w:author="Joint Sponsors" w:date="2025-03-20T12:25:00Z" w16du:dateUtc="2025-03-20T17:25:00Z"/>
        </w:rPr>
      </w:pPr>
      <w:ins w:id="886" w:author="Joint Sponsors" w:date="2025-03-20T12:25:00Z" w16du:dateUtc="2025-03-20T17:25:00Z">
        <w:r w:rsidRPr="006267DB">
          <w:tab/>
          <w:t xml:space="preserve">This AMENDMENT to the Standard Form Advanced Grid Support Service Agreement (“Amendment”), effective as of the ___________ day of ____________________, ___________ (“Effective Date”), is entered into by and between </w:t>
        </w:r>
        <w:r w:rsidRPr="006267DB">
          <w:fldChar w:fldCharType="begin">
            <w:ffData>
              <w:name w:val="Text2"/>
              <w:enabled/>
              <w:calcOnExit w:val="0"/>
              <w:textInput>
                <w:default w:val="Insert Participant"/>
              </w:textInput>
            </w:ffData>
          </w:fldChar>
        </w:r>
        <w:r w:rsidRPr="006267DB">
          <w:instrText xml:space="preserve"> FORMTEXT </w:instrText>
        </w:r>
        <w:r w:rsidRPr="006267DB">
          <w:fldChar w:fldCharType="separate"/>
        </w:r>
        <w:r w:rsidRPr="006267DB">
          <w:rPr>
            <w:noProof/>
          </w:rPr>
          <w:t>Insert Participant</w:t>
        </w:r>
        <w:r w:rsidRPr="006267DB">
          <w:fldChar w:fldCharType="end"/>
        </w:r>
        <w:r w:rsidRPr="006267DB">
          <w:t xml:space="preserve">, a </w:t>
        </w:r>
        <w:r w:rsidRPr="006267DB">
          <w:fldChar w:fldCharType="begin">
            <w:ffData>
              <w:name w:val="Text3"/>
              <w:enabled/>
              <w:calcOnExit w:val="0"/>
              <w:textInput>
                <w:default w:val="[Insert State of Registration and Entity type]"/>
              </w:textInput>
            </w:ffData>
          </w:fldChar>
        </w:r>
        <w:r w:rsidRPr="006267DB">
          <w:instrText xml:space="preserve"> FORMTEXT </w:instrText>
        </w:r>
        <w:r w:rsidRPr="006267DB">
          <w:fldChar w:fldCharType="separate"/>
        </w:r>
        <w:r w:rsidRPr="006267DB">
          <w:rPr>
            <w:noProof/>
          </w:rPr>
          <w:t>[Insert State of Registration and Entity type]</w:t>
        </w:r>
        <w:r w:rsidRPr="006267DB">
          <w:fldChar w:fldCharType="end"/>
        </w:r>
        <w:r w:rsidRPr="006267DB">
          <w:t xml:space="preserve"> (“Participant”) and Electric Reliability Council of Texas, Inc., a Texas non-profit corporation (“ERCOT”).</w:t>
        </w:r>
      </w:ins>
    </w:p>
    <w:p w14:paraId="045AFDA5" w14:textId="77777777" w:rsidR="0017433C" w:rsidRPr="006267DB" w:rsidRDefault="0017433C" w:rsidP="0017433C">
      <w:pPr>
        <w:rPr>
          <w:ins w:id="887" w:author="Joint Sponsors" w:date="2025-03-20T12:25:00Z" w16du:dateUtc="2025-03-20T17:25:00Z"/>
        </w:rPr>
      </w:pPr>
    </w:p>
    <w:p w14:paraId="31C162B5" w14:textId="77777777" w:rsidR="0017433C" w:rsidRPr="006267DB" w:rsidRDefault="0017433C" w:rsidP="0017433C">
      <w:pPr>
        <w:jc w:val="center"/>
        <w:rPr>
          <w:ins w:id="888" w:author="Joint Sponsors" w:date="2025-03-20T12:25:00Z" w16du:dateUtc="2025-03-20T17:25:00Z"/>
          <w:u w:val="single"/>
        </w:rPr>
      </w:pPr>
      <w:ins w:id="889" w:author="Joint Sponsors" w:date="2025-03-20T12:25:00Z" w16du:dateUtc="2025-03-20T17:25:00Z">
        <w:r w:rsidRPr="006267DB">
          <w:rPr>
            <w:u w:val="single"/>
          </w:rPr>
          <w:t>Recitals</w:t>
        </w:r>
      </w:ins>
    </w:p>
    <w:p w14:paraId="62F48355" w14:textId="77777777" w:rsidR="0017433C" w:rsidRPr="006267DB" w:rsidRDefault="0017433C" w:rsidP="0017433C">
      <w:pPr>
        <w:jc w:val="both"/>
        <w:rPr>
          <w:ins w:id="890" w:author="Joint Sponsors" w:date="2025-03-20T12:25:00Z" w16du:dateUtc="2025-03-20T17:25:00Z"/>
        </w:rPr>
      </w:pPr>
    </w:p>
    <w:p w14:paraId="595F3BF4" w14:textId="77777777" w:rsidR="0017433C" w:rsidRPr="006267DB" w:rsidRDefault="0017433C" w:rsidP="0017433C">
      <w:pPr>
        <w:jc w:val="both"/>
        <w:rPr>
          <w:ins w:id="891" w:author="Joint Sponsors" w:date="2025-03-20T12:25:00Z" w16du:dateUtc="2025-03-20T17:25:00Z"/>
        </w:rPr>
      </w:pPr>
      <w:proofErr w:type="gramStart"/>
      <w:ins w:id="892" w:author="Joint Sponsors" w:date="2025-03-20T12:25:00Z" w16du:dateUtc="2025-03-20T17:25:00Z">
        <w:r w:rsidRPr="006267DB">
          <w:t>WHEREAS,</w:t>
        </w:r>
        <w:proofErr w:type="gramEnd"/>
        <w:r w:rsidRPr="006267DB">
          <w:t xml:space="preserve"> Participant and ERCOT entered into a Standard Form Advanced Grid Support Service Agreement (Agreement) dated ______________; and</w:t>
        </w:r>
      </w:ins>
    </w:p>
    <w:p w14:paraId="358BE4F2" w14:textId="77777777" w:rsidR="0017433C" w:rsidRPr="006267DB" w:rsidRDefault="0017433C" w:rsidP="0017433C">
      <w:pPr>
        <w:jc w:val="both"/>
        <w:rPr>
          <w:ins w:id="893" w:author="Joint Sponsors" w:date="2025-03-20T12:25:00Z" w16du:dateUtc="2025-03-20T17:25:00Z"/>
        </w:rPr>
      </w:pPr>
    </w:p>
    <w:p w14:paraId="52DAE191" w14:textId="0E858E1F" w:rsidR="0017433C" w:rsidRPr="006267DB" w:rsidRDefault="0017433C" w:rsidP="0017433C">
      <w:pPr>
        <w:jc w:val="both"/>
        <w:rPr>
          <w:ins w:id="894" w:author="Joint Sponsors" w:date="2025-03-20T12:25:00Z" w16du:dateUtc="2025-03-20T17:25:00Z"/>
        </w:rPr>
      </w:pPr>
      <w:proofErr w:type="gramStart"/>
      <w:ins w:id="895" w:author="Joint Sponsors" w:date="2025-03-20T12:25:00Z" w16du:dateUtc="2025-03-20T17:25:00Z">
        <w:r w:rsidRPr="006267DB">
          <w:t>WHEREAS,</w:t>
        </w:r>
        <w:proofErr w:type="gramEnd"/>
        <w:r w:rsidRPr="006267DB">
          <w:t xml:space="preserve"> Participant and ERCOT wish to amend that Agreement to substitute the current Advanced Grid Resource with an alternative </w:t>
        </w:r>
      </w:ins>
      <w:ins w:id="896" w:author="Joint Sponsors" w:date="2025-03-26T19:59:00Z" w16du:dateUtc="2025-03-27T00:59:00Z">
        <w:r w:rsidR="00C5346E">
          <w:t>Inverter-Based Resource (IBR)</w:t>
        </w:r>
      </w:ins>
      <w:ins w:id="897" w:author="Joint Sponsors" w:date="2025-03-20T12:25:00Z" w16du:dateUtc="2025-03-20T17:25:00Z">
        <w:r w:rsidRPr="006267DB">
          <w:t xml:space="preserve"> that will now serve as the designated Advanced Grid Resource under the Agreement.</w:t>
        </w:r>
      </w:ins>
    </w:p>
    <w:p w14:paraId="320C66B8" w14:textId="77777777" w:rsidR="0017433C" w:rsidRPr="006267DB" w:rsidRDefault="0017433C" w:rsidP="0017433C">
      <w:pPr>
        <w:jc w:val="both"/>
        <w:rPr>
          <w:ins w:id="898" w:author="Joint Sponsors" w:date="2025-03-20T12:25:00Z" w16du:dateUtc="2025-03-20T17:25:00Z"/>
        </w:rPr>
      </w:pPr>
    </w:p>
    <w:p w14:paraId="20CD8207" w14:textId="77777777" w:rsidR="0017433C" w:rsidRPr="006267DB" w:rsidRDefault="0017433C" w:rsidP="0017433C">
      <w:pPr>
        <w:jc w:val="both"/>
        <w:rPr>
          <w:ins w:id="899" w:author="Joint Sponsors" w:date="2025-03-20T12:25:00Z" w16du:dateUtc="2025-03-20T17:25:00Z"/>
        </w:rPr>
      </w:pPr>
      <w:ins w:id="900" w:author="Joint Sponsors" w:date="2025-03-20T12:25:00Z" w16du:dateUtc="2025-03-20T17:25:00Z">
        <w:r w:rsidRPr="006267DB">
          <w:t>NOW, THEREFORE, Participant and ERCOT agree that paragraphs (A) and (B) of Section 1, Resource-Specific Terms, of that Agreement shall be deleted in its entirety and replaced with the following:</w:t>
        </w:r>
      </w:ins>
    </w:p>
    <w:p w14:paraId="07021093" w14:textId="77777777" w:rsidR="0017433C" w:rsidRPr="006267DB" w:rsidRDefault="0017433C" w:rsidP="0017433C">
      <w:pPr>
        <w:jc w:val="both"/>
        <w:rPr>
          <w:ins w:id="901" w:author="Joint Sponsors" w:date="2025-03-20T12:25:00Z" w16du:dateUtc="2025-03-20T17:25:00Z"/>
        </w:rPr>
      </w:pPr>
    </w:p>
    <w:p w14:paraId="75429C8F" w14:textId="77777777" w:rsidR="0017433C" w:rsidRPr="006267DB" w:rsidRDefault="0017433C" w:rsidP="0017433C">
      <w:pPr>
        <w:spacing w:after="240"/>
        <w:rPr>
          <w:ins w:id="902" w:author="Joint Sponsors" w:date="2025-03-20T12:25:00Z" w16du:dateUtc="2025-03-20T17:25:00Z"/>
          <w:u w:val="single"/>
        </w:rPr>
      </w:pPr>
      <w:ins w:id="903" w:author="Joint Sponsors" w:date="2025-03-20T12:25:00Z" w16du:dateUtc="2025-03-20T17:25:00Z">
        <w:r w:rsidRPr="006267DB">
          <w:rPr>
            <w:u w:val="single"/>
          </w:rPr>
          <w:t>Section 1. Resource-Specific Terms.</w:t>
        </w:r>
      </w:ins>
    </w:p>
    <w:p w14:paraId="177D0CE4" w14:textId="77777777" w:rsidR="0017433C" w:rsidRPr="006267DB" w:rsidRDefault="0017433C" w:rsidP="0017433C">
      <w:pPr>
        <w:spacing w:after="240"/>
        <w:ind w:left="720" w:hanging="720"/>
        <w:rPr>
          <w:ins w:id="904" w:author="Joint Sponsors" w:date="2025-03-20T12:25:00Z" w16du:dateUtc="2025-03-20T17:25:00Z"/>
          <w:szCs w:val="20"/>
        </w:rPr>
      </w:pPr>
      <w:ins w:id="905" w:author="Joint Sponsors" w:date="2025-03-20T12:25:00Z" w16du:dateUtc="2025-03-20T17:25:00Z">
        <w:r w:rsidRPr="006267DB">
          <w:rPr>
            <w:szCs w:val="20"/>
          </w:rPr>
          <w:t>A.</w:t>
        </w:r>
        <w:r w:rsidRPr="006267DB">
          <w:rPr>
            <w:szCs w:val="20"/>
          </w:rPr>
          <w:tab/>
          <w:t xml:space="preserve">Start Date: ____________________. </w:t>
        </w:r>
      </w:ins>
    </w:p>
    <w:p w14:paraId="336452E2" w14:textId="77777777" w:rsidR="0017433C" w:rsidRPr="006267DB" w:rsidRDefault="0017433C" w:rsidP="0017433C">
      <w:pPr>
        <w:spacing w:after="240"/>
        <w:ind w:left="720" w:hanging="720"/>
        <w:rPr>
          <w:ins w:id="906" w:author="Joint Sponsors" w:date="2025-03-20T12:25:00Z" w16du:dateUtc="2025-03-20T17:25:00Z"/>
          <w:szCs w:val="20"/>
        </w:rPr>
      </w:pPr>
      <w:ins w:id="907" w:author="Joint Sponsors" w:date="2025-03-20T12:25:00Z" w16du:dateUtc="2025-03-20T17:25:00Z">
        <w:r w:rsidRPr="006267DB">
          <w:rPr>
            <w:szCs w:val="20"/>
          </w:rPr>
          <w:t>B.</w:t>
        </w:r>
        <w:r w:rsidRPr="006267DB">
          <w:rPr>
            <w:szCs w:val="20"/>
          </w:rPr>
          <w:tab/>
          <w:t>Advanced Grid Resource.</w:t>
        </w:r>
      </w:ins>
    </w:p>
    <w:p w14:paraId="2ACC6997" w14:textId="77777777" w:rsidR="0017433C" w:rsidRPr="006267DB" w:rsidRDefault="0017433C" w:rsidP="0017433C">
      <w:pPr>
        <w:spacing w:after="240"/>
        <w:ind w:left="1440" w:hanging="720"/>
        <w:rPr>
          <w:ins w:id="908" w:author="Joint Sponsors" w:date="2025-03-20T12:25:00Z" w16du:dateUtc="2025-03-20T17:25:00Z"/>
          <w:szCs w:val="20"/>
        </w:rPr>
      </w:pPr>
      <w:ins w:id="909" w:author="Joint Sponsors" w:date="2025-03-20T12:25:00Z" w16du:dateUtc="2025-03-20T17:25:00Z">
        <w:r w:rsidRPr="006267DB">
          <w:rPr>
            <w:szCs w:val="20"/>
          </w:rPr>
          <w:t>(1)</w:t>
        </w:r>
        <w:r w:rsidRPr="006267DB">
          <w:rPr>
            <w:szCs w:val="20"/>
          </w:rPr>
          <w:tab/>
          <w:t>Description of Advanced Grid Resource [including location, number of inverters, metering scheme, etc.]:</w:t>
        </w:r>
      </w:ins>
    </w:p>
    <w:p w14:paraId="7EFB9640" w14:textId="77777777" w:rsidR="0017433C" w:rsidRPr="006267DB" w:rsidRDefault="0017433C" w:rsidP="0017433C">
      <w:pPr>
        <w:spacing w:after="240"/>
        <w:ind w:left="1440"/>
        <w:rPr>
          <w:ins w:id="910" w:author="Joint Sponsors" w:date="2025-03-20T12:25:00Z" w16du:dateUtc="2025-03-20T17:25:00Z"/>
          <w:szCs w:val="20"/>
        </w:rPr>
      </w:pPr>
      <w:ins w:id="911" w:author="Joint Sponsors" w:date="2025-03-20T12:25:00Z" w16du:dateUtc="2025-03-20T17:25:00Z">
        <w:r w:rsidRPr="006267DB">
          <w:rPr>
            <w:szCs w:val="20"/>
          </w:rPr>
          <w:t>________________________________________________________________________________________________________________, as described in more detail on Exhibit 1.</w:t>
        </w:r>
      </w:ins>
    </w:p>
    <w:p w14:paraId="14C011A2" w14:textId="77777777" w:rsidR="0017433C" w:rsidRPr="006267DB" w:rsidRDefault="0017433C" w:rsidP="0017433C">
      <w:pPr>
        <w:spacing w:after="240"/>
        <w:ind w:left="1440" w:hanging="720"/>
        <w:rPr>
          <w:ins w:id="912" w:author="Joint Sponsors" w:date="2025-03-20T12:25:00Z" w16du:dateUtc="2025-03-20T17:25:00Z"/>
          <w:szCs w:val="20"/>
        </w:rPr>
      </w:pPr>
      <w:ins w:id="913" w:author="Joint Sponsors" w:date="2025-03-20T12:25:00Z" w16du:dateUtc="2025-03-20T17:25:00Z">
        <w:r w:rsidRPr="006267DB">
          <w:rPr>
            <w:szCs w:val="20"/>
          </w:rPr>
          <w:t>(2)</w:t>
        </w:r>
        <w:r w:rsidRPr="006267DB">
          <w:rPr>
            <w:szCs w:val="20"/>
          </w:rPr>
          <w:tab/>
          <w:t>Nameplate Capacity in MW: _____</w:t>
        </w:r>
      </w:ins>
    </w:p>
    <w:p w14:paraId="27713B69" w14:textId="77777777" w:rsidR="0017433C" w:rsidRPr="006267DB" w:rsidRDefault="0017433C" w:rsidP="0017433C">
      <w:pPr>
        <w:spacing w:after="240"/>
        <w:ind w:left="1440" w:hanging="720"/>
        <w:rPr>
          <w:ins w:id="914" w:author="Joint Sponsors" w:date="2025-03-20T12:25:00Z" w16du:dateUtc="2025-03-20T17:25:00Z"/>
          <w:szCs w:val="20"/>
        </w:rPr>
      </w:pPr>
      <w:ins w:id="915" w:author="Joint Sponsors" w:date="2025-03-20T12:25:00Z" w16du:dateUtc="2025-03-20T17:25:00Z">
        <w:r w:rsidRPr="006267DB">
          <w:rPr>
            <w:szCs w:val="20"/>
          </w:rPr>
          <w:t>(3)</w:t>
        </w:r>
        <w:r w:rsidRPr="006267DB">
          <w:rPr>
            <w:szCs w:val="20"/>
          </w:rPr>
          <w:tab/>
          <w:t>Delivery Point: ____________________________</w:t>
        </w:r>
      </w:ins>
    </w:p>
    <w:p w14:paraId="3E00F087" w14:textId="77777777" w:rsidR="0017433C" w:rsidRPr="006267DB" w:rsidRDefault="0017433C" w:rsidP="0017433C">
      <w:pPr>
        <w:spacing w:after="240"/>
        <w:ind w:left="1440" w:hanging="720"/>
        <w:rPr>
          <w:ins w:id="916" w:author="Joint Sponsors" w:date="2025-03-20T12:25:00Z" w16du:dateUtc="2025-03-20T17:25:00Z"/>
          <w:szCs w:val="20"/>
        </w:rPr>
      </w:pPr>
      <w:ins w:id="917" w:author="Joint Sponsors" w:date="2025-03-20T12:25:00Z" w16du:dateUtc="2025-03-20T17:25:00Z">
        <w:r w:rsidRPr="006267DB">
          <w:rPr>
            <w:szCs w:val="20"/>
          </w:rPr>
          <w:t>(4)</w:t>
        </w:r>
        <w:r w:rsidRPr="006267DB">
          <w:rPr>
            <w:szCs w:val="20"/>
          </w:rPr>
          <w:tab/>
          <w:t>Revenue Meter Location (use Resource IDs): __________________________</w:t>
        </w:r>
      </w:ins>
    </w:p>
    <w:p w14:paraId="45184C86" w14:textId="77777777" w:rsidR="0017433C" w:rsidRPr="006267DB" w:rsidRDefault="0017433C" w:rsidP="0017433C">
      <w:pPr>
        <w:tabs>
          <w:tab w:val="num" w:pos="720"/>
        </w:tabs>
        <w:jc w:val="both"/>
        <w:rPr>
          <w:ins w:id="918" w:author="Joint Sponsors" w:date="2025-03-20T12:25:00Z" w16du:dateUtc="2025-03-20T17:25:00Z"/>
        </w:rPr>
      </w:pPr>
    </w:p>
    <w:p w14:paraId="503C9695" w14:textId="77777777" w:rsidR="0017433C" w:rsidRPr="006267DB" w:rsidRDefault="0017433C" w:rsidP="0017433C">
      <w:pPr>
        <w:rPr>
          <w:ins w:id="919" w:author="Joint Sponsors" w:date="2025-03-20T12:25:00Z" w16du:dateUtc="2025-03-20T17:25:00Z"/>
        </w:rPr>
      </w:pPr>
      <w:ins w:id="920" w:author="Joint Sponsors" w:date="2025-03-20T12:25:00Z" w16du:dateUtc="2025-03-20T17:25:00Z">
        <w:r w:rsidRPr="006267DB">
          <w:t>This Amendment modifies the existing Agreement only to include the Resource-specific terms designated above by Participant.</w:t>
        </w:r>
      </w:ins>
    </w:p>
    <w:p w14:paraId="3F69AD2B" w14:textId="77777777" w:rsidR="0017433C" w:rsidRPr="006267DB" w:rsidRDefault="0017433C" w:rsidP="0017433C">
      <w:pPr>
        <w:rPr>
          <w:ins w:id="921" w:author="Joint Sponsors" w:date="2025-03-20T12:25:00Z" w16du:dateUtc="2025-03-20T17:25:00Z"/>
        </w:rPr>
      </w:pPr>
    </w:p>
    <w:p w14:paraId="542518B2" w14:textId="77777777" w:rsidR="0017433C" w:rsidRPr="006267DB" w:rsidRDefault="0017433C" w:rsidP="0017433C">
      <w:pPr>
        <w:rPr>
          <w:ins w:id="922" w:author="Joint Sponsors" w:date="2025-03-20T12:25:00Z" w16du:dateUtc="2025-03-20T17:25:00Z"/>
        </w:rPr>
      </w:pPr>
      <w:ins w:id="923" w:author="Joint Sponsors" w:date="2025-03-20T12:25:00Z" w16du:dateUtc="2025-03-20T17:25:00Z">
        <w:r w:rsidRPr="006267DB">
          <w:t>This Amendment in no way alters the terms and conditions of the existing Agreement other than as specifically set forth herein.</w:t>
        </w:r>
      </w:ins>
    </w:p>
    <w:p w14:paraId="2E3148D8" w14:textId="77777777" w:rsidR="0017433C" w:rsidRPr="006267DB" w:rsidRDefault="0017433C" w:rsidP="0017433C">
      <w:pPr>
        <w:jc w:val="both"/>
        <w:rPr>
          <w:ins w:id="924" w:author="Joint Sponsors" w:date="2025-03-20T12:25:00Z" w16du:dateUtc="2025-03-20T17:25:00Z"/>
        </w:rPr>
      </w:pPr>
    </w:p>
    <w:p w14:paraId="33C45AB0" w14:textId="77777777" w:rsidR="0017433C" w:rsidRPr="006267DB" w:rsidRDefault="0017433C" w:rsidP="0017433C">
      <w:pPr>
        <w:jc w:val="both"/>
        <w:rPr>
          <w:ins w:id="925" w:author="Joint Sponsors" w:date="2025-03-20T12:25:00Z" w16du:dateUtc="2025-03-20T17:25:00Z"/>
        </w:rPr>
      </w:pPr>
      <w:ins w:id="926" w:author="Joint Sponsors" w:date="2025-03-20T12:25:00Z" w16du:dateUtc="2025-03-20T17:25:00Z">
        <w:r w:rsidRPr="006267DB">
          <w:t>SIGNED, ACCEPTED AND AGREED TO by each undersigned signatory who, by signature hereto, represents and warrants that he or she has full power and authority to execute this Amendment to the Standard Form Advanced Grid Agreement.</w:t>
        </w:r>
      </w:ins>
    </w:p>
    <w:p w14:paraId="0ED7F213" w14:textId="77777777" w:rsidR="0017433C" w:rsidRPr="006267DB" w:rsidRDefault="0017433C" w:rsidP="0017433C">
      <w:pPr>
        <w:jc w:val="both"/>
        <w:rPr>
          <w:ins w:id="927" w:author="Joint Sponsors" w:date="2025-03-20T12:25:00Z" w16du:dateUtc="2025-03-20T17:25:00Z"/>
        </w:rPr>
      </w:pPr>
    </w:p>
    <w:p w14:paraId="0D6E781B" w14:textId="77777777" w:rsidR="0017433C" w:rsidRPr="006267DB" w:rsidRDefault="0017433C" w:rsidP="0017433C">
      <w:pPr>
        <w:tabs>
          <w:tab w:val="left" w:pos="1080"/>
        </w:tabs>
        <w:spacing w:before="240"/>
        <w:ind w:left="1080" w:hanging="1080"/>
        <w:outlineLvl w:val="2"/>
        <w:rPr>
          <w:ins w:id="928" w:author="Joint Sponsors" w:date="2025-03-20T12:25:00Z" w16du:dateUtc="2025-03-20T17:25:00Z"/>
          <w:b/>
          <w:bCs/>
          <w:i/>
        </w:rPr>
      </w:pPr>
      <w:ins w:id="929" w:author="Joint Sponsors" w:date="2025-03-20T12:25:00Z" w16du:dateUtc="2025-03-20T17:25:00Z">
        <w:r w:rsidRPr="006267DB">
          <w:rPr>
            <w:b/>
            <w:bCs/>
            <w:i/>
          </w:rPr>
          <w:t>Electric Reliability Council of Texas, Inc.:</w:t>
        </w:r>
      </w:ins>
    </w:p>
    <w:p w14:paraId="620255EF" w14:textId="77777777" w:rsidR="0017433C" w:rsidRPr="006267DB" w:rsidRDefault="0017433C" w:rsidP="0017433C">
      <w:pPr>
        <w:spacing w:after="240"/>
        <w:rPr>
          <w:ins w:id="930" w:author="Joint Sponsors" w:date="2025-03-20T12:25:00Z" w16du:dateUtc="2025-03-20T17:25:00Z"/>
        </w:rPr>
      </w:pPr>
    </w:p>
    <w:p w14:paraId="0EA79F86" w14:textId="77777777" w:rsidR="0017433C" w:rsidRPr="006267DB" w:rsidRDefault="0017433C" w:rsidP="0017433C">
      <w:pPr>
        <w:suppressAutoHyphens/>
        <w:jc w:val="both"/>
        <w:rPr>
          <w:ins w:id="931" w:author="Joint Sponsors" w:date="2025-03-20T12:25:00Z" w16du:dateUtc="2025-03-20T17:25:00Z"/>
        </w:rPr>
      </w:pPr>
      <w:ins w:id="932" w:author="Joint Sponsors" w:date="2025-03-20T12:25:00Z" w16du:dateUtc="2025-03-20T17:25:00Z">
        <w:r w:rsidRPr="006267DB">
          <w:t>By: ______________________________________________</w:t>
        </w:r>
      </w:ins>
    </w:p>
    <w:p w14:paraId="4F9F8828" w14:textId="77777777" w:rsidR="0017433C" w:rsidRPr="006267DB" w:rsidRDefault="0017433C" w:rsidP="0017433C">
      <w:pPr>
        <w:suppressAutoHyphens/>
        <w:jc w:val="both"/>
        <w:rPr>
          <w:ins w:id="933" w:author="Joint Sponsors" w:date="2025-03-20T12:25:00Z" w16du:dateUtc="2025-03-20T17:25:00Z"/>
        </w:rPr>
      </w:pPr>
    </w:p>
    <w:p w14:paraId="36375461" w14:textId="77777777" w:rsidR="0017433C" w:rsidRPr="006267DB" w:rsidRDefault="0017433C" w:rsidP="0017433C">
      <w:pPr>
        <w:suppressAutoHyphens/>
        <w:jc w:val="both"/>
        <w:rPr>
          <w:ins w:id="934" w:author="Joint Sponsors" w:date="2025-03-20T12:25:00Z" w16du:dateUtc="2025-03-20T17:25:00Z"/>
        </w:rPr>
      </w:pPr>
      <w:ins w:id="935" w:author="Joint Sponsors" w:date="2025-03-20T12:25:00Z" w16du:dateUtc="2025-03-20T17:25:00Z">
        <w:r w:rsidRPr="006267DB">
          <w:t>Name: ___________________________________________</w:t>
        </w:r>
      </w:ins>
    </w:p>
    <w:p w14:paraId="03ACCBA8" w14:textId="77777777" w:rsidR="0017433C" w:rsidRPr="006267DB" w:rsidRDefault="0017433C" w:rsidP="0017433C">
      <w:pPr>
        <w:suppressAutoHyphens/>
        <w:jc w:val="both"/>
        <w:rPr>
          <w:ins w:id="936" w:author="Joint Sponsors" w:date="2025-03-20T12:25:00Z" w16du:dateUtc="2025-03-20T17:25:00Z"/>
        </w:rPr>
      </w:pPr>
    </w:p>
    <w:p w14:paraId="170DAB46" w14:textId="77777777" w:rsidR="0017433C" w:rsidRPr="006267DB" w:rsidRDefault="0017433C" w:rsidP="0017433C">
      <w:pPr>
        <w:suppressAutoHyphens/>
        <w:jc w:val="both"/>
        <w:rPr>
          <w:ins w:id="937" w:author="Joint Sponsors" w:date="2025-03-20T12:25:00Z" w16du:dateUtc="2025-03-20T17:25:00Z"/>
        </w:rPr>
      </w:pPr>
      <w:ins w:id="938" w:author="Joint Sponsors" w:date="2025-03-20T12:25:00Z" w16du:dateUtc="2025-03-20T17:25:00Z">
        <w:r w:rsidRPr="006267DB">
          <w:t>Title: ____________________________________________</w:t>
        </w:r>
      </w:ins>
    </w:p>
    <w:p w14:paraId="02705B99" w14:textId="77777777" w:rsidR="0017433C" w:rsidRPr="006267DB" w:rsidRDefault="0017433C" w:rsidP="0017433C">
      <w:pPr>
        <w:suppressAutoHyphens/>
        <w:jc w:val="both"/>
        <w:rPr>
          <w:ins w:id="939" w:author="Joint Sponsors" w:date="2025-03-20T12:25:00Z" w16du:dateUtc="2025-03-20T17:25:00Z"/>
        </w:rPr>
      </w:pPr>
    </w:p>
    <w:p w14:paraId="2B76B4C8" w14:textId="77777777" w:rsidR="0017433C" w:rsidRPr="006267DB" w:rsidRDefault="0017433C" w:rsidP="0017433C">
      <w:pPr>
        <w:suppressAutoHyphens/>
        <w:jc w:val="both"/>
        <w:rPr>
          <w:ins w:id="940" w:author="Joint Sponsors" w:date="2025-03-20T12:25:00Z" w16du:dateUtc="2025-03-20T17:25:00Z"/>
          <w:u w:val="single"/>
        </w:rPr>
      </w:pPr>
      <w:ins w:id="941" w:author="Joint Sponsors" w:date="2025-03-20T12:25:00Z" w16du:dateUtc="2025-03-20T17:25:00Z">
        <w:r w:rsidRPr="006267DB">
          <w:t>Date: ____________________________________________</w:t>
        </w:r>
      </w:ins>
    </w:p>
    <w:p w14:paraId="040218FB" w14:textId="77777777" w:rsidR="0017433C" w:rsidRPr="006267DB" w:rsidRDefault="0017433C" w:rsidP="0017433C">
      <w:pPr>
        <w:keepLines/>
        <w:suppressAutoHyphens/>
        <w:jc w:val="both"/>
        <w:rPr>
          <w:ins w:id="942" w:author="Joint Sponsors" w:date="2025-03-20T12:25:00Z" w16du:dateUtc="2025-03-20T17:25:00Z"/>
        </w:rPr>
      </w:pPr>
    </w:p>
    <w:p w14:paraId="5F8501C4" w14:textId="77777777" w:rsidR="0017433C" w:rsidRPr="006267DB" w:rsidRDefault="0017433C" w:rsidP="0017433C">
      <w:pPr>
        <w:keepLines/>
        <w:suppressAutoHyphens/>
        <w:jc w:val="both"/>
        <w:rPr>
          <w:ins w:id="943" w:author="Joint Sponsors" w:date="2025-03-20T12:25:00Z" w16du:dateUtc="2025-03-20T17:25:00Z"/>
          <w:b/>
          <w:i/>
        </w:rPr>
      </w:pPr>
    </w:p>
    <w:p w14:paraId="0CA198F8" w14:textId="77777777" w:rsidR="0017433C" w:rsidRPr="006267DB" w:rsidRDefault="0017433C" w:rsidP="0017433C">
      <w:pPr>
        <w:keepLines/>
        <w:suppressAutoHyphens/>
        <w:jc w:val="both"/>
        <w:rPr>
          <w:ins w:id="944" w:author="Joint Sponsors" w:date="2025-03-20T12:25:00Z" w16du:dateUtc="2025-03-20T17:25:00Z"/>
          <w:b/>
          <w:i/>
        </w:rPr>
      </w:pPr>
      <w:ins w:id="945" w:author="Joint Sponsors" w:date="2025-03-20T12:25:00Z" w16du:dateUtc="2025-03-20T17:25:00Z">
        <w:r w:rsidRPr="006267DB">
          <w:rPr>
            <w:b/>
            <w:i/>
          </w:rPr>
          <w:t>Participant:</w:t>
        </w:r>
      </w:ins>
    </w:p>
    <w:p w14:paraId="2E7610A0" w14:textId="77777777" w:rsidR="0017433C" w:rsidRPr="006267DB" w:rsidRDefault="0017433C" w:rsidP="0017433C">
      <w:pPr>
        <w:suppressAutoHyphens/>
        <w:jc w:val="both"/>
        <w:rPr>
          <w:ins w:id="946" w:author="Joint Sponsors" w:date="2025-03-20T12:25:00Z" w16du:dateUtc="2025-03-20T17:25:00Z"/>
        </w:rPr>
      </w:pPr>
    </w:p>
    <w:p w14:paraId="02689C40" w14:textId="77777777" w:rsidR="0017433C" w:rsidRPr="006267DB" w:rsidRDefault="0017433C" w:rsidP="0017433C">
      <w:pPr>
        <w:suppressAutoHyphens/>
        <w:jc w:val="both"/>
        <w:rPr>
          <w:ins w:id="947" w:author="Joint Sponsors" w:date="2025-03-20T12:25:00Z" w16du:dateUtc="2025-03-20T17:25:00Z"/>
        </w:rPr>
      </w:pPr>
    </w:p>
    <w:p w14:paraId="023EF9BA" w14:textId="77777777" w:rsidR="0017433C" w:rsidRPr="006267DB" w:rsidRDefault="0017433C" w:rsidP="0017433C">
      <w:pPr>
        <w:suppressAutoHyphens/>
        <w:jc w:val="both"/>
        <w:rPr>
          <w:ins w:id="948" w:author="Joint Sponsors" w:date="2025-03-20T12:25:00Z" w16du:dateUtc="2025-03-20T17:25:00Z"/>
        </w:rPr>
      </w:pPr>
      <w:ins w:id="949" w:author="Joint Sponsors" w:date="2025-03-20T12:25:00Z" w16du:dateUtc="2025-03-20T17:25:00Z">
        <w:r w:rsidRPr="006267DB">
          <w:t>By: ______________________________________________</w:t>
        </w:r>
      </w:ins>
    </w:p>
    <w:p w14:paraId="44FF0A12" w14:textId="77777777" w:rsidR="0017433C" w:rsidRPr="006267DB" w:rsidRDefault="0017433C" w:rsidP="0017433C">
      <w:pPr>
        <w:suppressAutoHyphens/>
        <w:jc w:val="both"/>
        <w:rPr>
          <w:ins w:id="950" w:author="Joint Sponsors" w:date="2025-03-20T12:25:00Z" w16du:dateUtc="2025-03-20T17:25:00Z"/>
        </w:rPr>
      </w:pPr>
    </w:p>
    <w:p w14:paraId="0732398B" w14:textId="77777777" w:rsidR="0017433C" w:rsidRPr="006267DB" w:rsidRDefault="0017433C" w:rsidP="0017433C">
      <w:pPr>
        <w:keepNext/>
        <w:suppressAutoHyphens/>
        <w:jc w:val="both"/>
        <w:rPr>
          <w:ins w:id="951" w:author="Joint Sponsors" w:date="2025-03-20T12:25:00Z" w16du:dateUtc="2025-03-20T17:25:00Z"/>
        </w:rPr>
      </w:pPr>
      <w:ins w:id="952" w:author="Joint Sponsors" w:date="2025-03-20T12:25:00Z" w16du:dateUtc="2025-03-20T17:25:00Z">
        <w:r w:rsidRPr="006267DB">
          <w:t xml:space="preserve">Name: </w:t>
        </w:r>
        <w:r w:rsidRPr="006267DB">
          <w:fldChar w:fldCharType="begin">
            <w:ffData>
              <w:name w:val="Text11"/>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2CD62FA3" w14:textId="77777777" w:rsidR="0017433C" w:rsidRPr="006267DB" w:rsidRDefault="0017433C" w:rsidP="0017433C">
      <w:pPr>
        <w:keepNext/>
        <w:suppressAutoHyphens/>
        <w:jc w:val="both"/>
        <w:rPr>
          <w:ins w:id="953" w:author="Joint Sponsors" w:date="2025-03-20T12:25:00Z" w16du:dateUtc="2025-03-20T17:25:00Z"/>
        </w:rPr>
      </w:pPr>
    </w:p>
    <w:p w14:paraId="2FEE4526" w14:textId="77777777" w:rsidR="0017433C" w:rsidRPr="006267DB" w:rsidRDefault="0017433C" w:rsidP="0017433C">
      <w:pPr>
        <w:keepNext/>
        <w:suppressAutoHyphens/>
        <w:jc w:val="both"/>
        <w:rPr>
          <w:ins w:id="954" w:author="Joint Sponsors" w:date="2025-03-20T12:25:00Z" w16du:dateUtc="2025-03-20T17:25:00Z"/>
        </w:rPr>
      </w:pPr>
      <w:ins w:id="955" w:author="Joint Sponsors" w:date="2025-03-20T12:25:00Z" w16du:dateUtc="2025-03-20T17:25:00Z">
        <w:r w:rsidRPr="006267DB">
          <w:t xml:space="preserve">Title: </w:t>
        </w:r>
        <w:r w:rsidRPr="006267DB">
          <w:fldChar w:fldCharType="begin">
            <w:ffData>
              <w:name w:val="Text12"/>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62DFA0D7" w14:textId="77777777" w:rsidR="0017433C" w:rsidRPr="006267DB" w:rsidRDefault="0017433C" w:rsidP="0017433C">
      <w:pPr>
        <w:keepNext/>
        <w:suppressAutoHyphens/>
        <w:jc w:val="both"/>
        <w:rPr>
          <w:ins w:id="956" w:author="Joint Sponsors" w:date="2025-03-20T12:25:00Z" w16du:dateUtc="2025-03-20T17:25:00Z"/>
        </w:rPr>
      </w:pPr>
    </w:p>
    <w:p w14:paraId="382A305F" w14:textId="77777777" w:rsidR="0017433C" w:rsidRPr="006267DB" w:rsidRDefault="0017433C" w:rsidP="0017433C">
      <w:pPr>
        <w:keepNext/>
        <w:suppressAutoHyphens/>
        <w:jc w:val="both"/>
        <w:rPr>
          <w:ins w:id="957" w:author="Joint Sponsors" w:date="2025-03-20T12:25:00Z" w16du:dateUtc="2025-03-20T17:25:00Z"/>
        </w:rPr>
      </w:pPr>
      <w:ins w:id="958" w:author="Joint Sponsors" w:date="2025-03-20T12:25:00Z" w16du:dateUtc="2025-03-20T17:25:00Z">
        <w:r w:rsidRPr="006267DB">
          <w:t xml:space="preserve">Date: </w:t>
        </w:r>
        <w:r w:rsidRPr="006267DB">
          <w:fldChar w:fldCharType="begin">
            <w:ffData>
              <w:name w:val="Text13"/>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458E854D" w14:textId="77777777" w:rsidR="0017433C" w:rsidRPr="006267DB" w:rsidRDefault="0017433C" w:rsidP="0017433C">
      <w:pPr>
        <w:keepNext/>
        <w:suppressAutoHyphens/>
        <w:jc w:val="both"/>
        <w:rPr>
          <w:ins w:id="959" w:author="Joint Sponsors" w:date="2025-03-20T12:25:00Z" w16du:dateUtc="2025-03-20T17:25:00Z"/>
        </w:rPr>
      </w:pPr>
    </w:p>
    <w:p w14:paraId="079CBE2E" w14:textId="77777777" w:rsidR="0017433C" w:rsidRPr="006267DB" w:rsidRDefault="0017433C" w:rsidP="0017433C">
      <w:pPr>
        <w:keepNext/>
        <w:suppressAutoHyphens/>
        <w:jc w:val="both"/>
        <w:rPr>
          <w:ins w:id="960" w:author="Joint Sponsors" w:date="2025-03-20T12:25:00Z" w16du:dateUtc="2025-03-20T17:25:00Z"/>
        </w:rPr>
      </w:pPr>
    </w:p>
    <w:p w14:paraId="2338B112" w14:textId="77777777" w:rsidR="0017433C" w:rsidRPr="006267DB" w:rsidRDefault="0017433C" w:rsidP="0017433C">
      <w:pPr>
        <w:keepNext/>
        <w:suppressAutoHyphens/>
        <w:jc w:val="both"/>
        <w:rPr>
          <w:ins w:id="961" w:author="Joint Sponsors" w:date="2025-03-20T12:25:00Z" w16du:dateUtc="2025-03-20T17:25:00Z"/>
        </w:rPr>
      </w:pPr>
      <w:ins w:id="962" w:author="Joint Sponsors" w:date="2025-03-20T12:25:00Z" w16du:dateUtc="2025-03-20T17:25:00Z">
        <w:r w:rsidRPr="006267DB">
          <w:t xml:space="preserve">Market Participant Name: </w:t>
        </w:r>
        <w:r w:rsidRPr="006267DB">
          <w:fldChar w:fldCharType="begin">
            <w:ffData>
              <w:name w:val="Text14"/>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50EDC885" w14:textId="77777777" w:rsidR="0017433C" w:rsidRPr="006267DB" w:rsidRDefault="0017433C" w:rsidP="0017433C">
      <w:pPr>
        <w:keepNext/>
        <w:suppressAutoHyphens/>
        <w:jc w:val="both"/>
        <w:rPr>
          <w:ins w:id="963" w:author="Joint Sponsors" w:date="2025-03-20T12:25:00Z" w16du:dateUtc="2025-03-20T17:25:00Z"/>
        </w:rPr>
      </w:pPr>
    </w:p>
    <w:p w14:paraId="4D326D02" w14:textId="77777777" w:rsidR="0017433C" w:rsidRPr="006267DB" w:rsidRDefault="0017433C" w:rsidP="0017433C">
      <w:pPr>
        <w:keepNext/>
        <w:suppressAutoHyphens/>
        <w:jc w:val="both"/>
        <w:rPr>
          <w:ins w:id="964" w:author="Joint Sponsors" w:date="2025-03-20T12:25:00Z" w16du:dateUtc="2025-03-20T17:25:00Z"/>
        </w:rPr>
      </w:pPr>
    </w:p>
    <w:p w14:paraId="228CC5A3" w14:textId="77777777" w:rsidR="0017433C" w:rsidRPr="0017433C" w:rsidRDefault="0017433C" w:rsidP="0017433C">
      <w:pPr>
        <w:keepNext/>
        <w:suppressAutoHyphens/>
        <w:jc w:val="both"/>
        <w:rPr>
          <w:ins w:id="965" w:author="Joint Sponsors" w:date="2025-03-20T12:25:00Z" w16du:dateUtc="2025-03-20T17:25:00Z"/>
        </w:rPr>
      </w:pPr>
      <w:ins w:id="966" w:author="Joint Sponsors" w:date="2025-03-20T12:25:00Z" w16du:dateUtc="2025-03-20T17:25:00Z">
        <w:r w:rsidRPr="006267DB">
          <w:t xml:space="preserve">Market Participant DUNS: </w:t>
        </w:r>
        <w:r w:rsidRPr="006267DB">
          <w:fldChar w:fldCharType="begin">
            <w:ffData>
              <w:name w:val="Text15"/>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20E04D90" w14:textId="77777777" w:rsidR="0017433C" w:rsidRPr="0017433C" w:rsidRDefault="0017433C" w:rsidP="0017433C">
      <w:pPr>
        <w:pStyle w:val="BodyTextNumbered"/>
        <w:spacing w:before="240"/>
      </w:pPr>
    </w:p>
    <w:sectPr w:rsidR="0017433C" w:rsidRPr="0017433C">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AE7B1F6" w:rsidR="00D176CF" w:rsidRDefault="00C358A2">
    <w:pPr>
      <w:pStyle w:val="Footer"/>
      <w:tabs>
        <w:tab w:val="clear" w:pos="4320"/>
        <w:tab w:val="clear" w:pos="8640"/>
        <w:tab w:val="right" w:pos="9360"/>
      </w:tabs>
      <w:rPr>
        <w:rFonts w:ascii="Arial" w:hAnsi="Arial" w:cs="Arial"/>
        <w:sz w:val="18"/>
      </w:rPr>
    </w:pPr>
    <w:r w:rsidRPr="00C358A2">
      <w:rPr>
        <w:rFonts w:ascii="Arial" w:hAnsi="Arial" w:cs="Arial"/>
        <w:sz w:val="18"/>
      </w:rPr>
      <w:t>1278NPRR-01 Establishing Advanced Grid Support Service as an Ancillary Service 033025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D41FB8"/>
    <w:multiLevelType w:val="hybridMultilevel"/>
    <w:tmpl w:val="C98E05A8"/>
    <w:lvl w:ilvl="0" w:tplc="5AF03CDA">
      <w:start w:val="1"/>
      <w:numFmt w:val="decimal"/>
      <w:lvlText w:val="(%1)"/>
      <w:lvlJc w:val="left"/>
      <w:pPr>
        <w:ind w:left="1870" w:hanging="5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7293B63"/>
    <w:multiLevelType w:val="hybridMultilevel"/>
    <w:tmpl w:val="026AEF2E"/>
    <w:lvl w:ilvl="0" w:tplc="0409000F">
      <w:start w:val="1"/>
      <w:numFmt w:val="decimal"/>
      <w:lvlText w:val="%1."/>
      <w:lvlJc w:val="left"/>
      <w:pPr>
        <w:ind w:left="720" w:hanging="360"/>
      </w:pPr>
    </w:lvl>
    <w:lvl w:ilvl="1" w:tplc="DF7422FA">
      <w:start w:val="1"/>
      <w:numFmt w:val="decimal"/>
      <w:lvlText w:val="(%2)"/>
      <w:lvlJc w:val="left"/>
      <w:pPr>
        <w:ind w:left="1800" w:hanging="720"/>
      </w:pPr>
      <w:rPr>
        <w:rFonts w:hint="default"/>
      </w:rPr>
    </w:lvl>
    <w:lvl w:ilvl="2" w:tplc="68E0D04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965C03"/>
    <w:multiLevelType w:val="multilevel"/>
    <w:tmpl w:val="48C644AE"/>
    <w:lvl w:ilvl="0">
      <w:start w:val="8"/>
      <w:numFmt w:val="decimal"/>
      <w:lvlText w:val="%1"/>
      <w:lvlJc w:val="left"/>
      <w:pPr>
        <w:ind w:left="1020" w:hanging="1020"/>
      </w:pPr>
      <w:rPr>
        <w:rFonts w:hint="default"/>
      </w:rPr>
    </w:lvl>
    <w:lvl w:ilvl="1">
      <w:start w:val="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2"/>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8"/>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41365019">
    <w:abstractNumId w:val="12"/>
  </w:num>
  <w:num w:numId="22" w16cid:durableId="1266572908">
    <w:abstractNumId w:val="10"/>
  </w:num>
  <w:num w:numId="23" w16cid:durableId="55929166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4BFE"/>
    <w:rsid w:val="00105A36"/>
    <w:rsid w:val="001313B4"/>
    <w:rsid w:val="0014546D"/>
    <w:rsid w:val="001500D9"/>
    <w:rsid w:val="00156DB7"/>
    <w:rsid w:val="00157228"/>
    <w:rsid w:val="00160C3C"/>
    <w:rsid w:val="0017433C"/>
    <w:rsid w:val="00176375"/>
    <w:rsid w:val="0017783C"/>
    <w:rsid w:val="0019314C"/>
    <w:rsid w:val="001F38F0"/>
    <w:rsid w:val="00237430"/>
    <w:rsid w:val="0026307D"/>
    <w:rsid w:val="00276A99"/>
    <w:rsid w:val="00286AD9"/>
    <w:rsid w:val="002966F3"/>
    <w:rsid w:val="002B2698"/>
    <w:rsid w:val="002B69F3"/>
    <w:rsid w:val="002B763A"/>
    <w:rsid w:val="002D382A"/>
    <w:rsid w:val="002F1EDD"/>
    <w:rsid w:val="002F61C3"/>
    <w:rsid w:val="003013F2"/>
    <w:rsid w:val="0030232A"/>
    <w:rsid w:val="0030694A"/>
    <w:rsid w:val="003069F4"/>
    <w:rsid w:val="00360920"/>
    <w:rsid w:val="0036296A"/>
    <w:rsid w:val="00384709"/>
    <w:rsid w:val="00386774"/>
    <w:rsid w:val="00386C35"/>
    <w:rsid w:val="003A3D77"/>
    <w:rsid w:val="003B5AED"/>
    <w:rsid w:val="003C6B7B"/>
    <w:rsid w:val="003F4147"/>
    <w:rsid w:val="004135BD"/>
    <w:rsid w:val="0041386F"/>
    <w:rsid w:val="004302A4"/>
    <w:rsid w:val="004463BA"/>
    <w:rsid w:val="00466764"/>
    <w:rsid w:val="00473190"/>
    <w:rsid w:val="004822D4"/>
    <w:rsid w:val="00487F0B"/>
    <w:rsid w:val="0049290B"/>
    <w:rsid w:val="004A4451"/>
    <w:rsid w:val="004D3958"/>
    <w:rsid w:val="005008DF"/>
    <w:rsid w:val="005045D0"/>
    <w:rsid w:val="00534C6C"/>
    <w:rsid w:val="00555554"/>
    <w:rsid w:val="005841C0"/>
    <w:rsid w:val="0059260F"/>
    <w:rsid w:val="005E5074"/>
    <w:rsid w:val="005F33CB"/>
    <w:rsid w:val="00612E4F"/>
    <w:rsid w:val="00613501"/>
    <w:rsid w:val="00615D5E"/>
    <w:rsid w:val="00622E99"/>
    <w:rsid w:val="00625E5D"/>
    <w:rsid w:val="006267DB"/>
    <w:rsid w:val="00653C38"/>
    <w:rsid w:val="00657C61"/>
    <w:rsid w:val="0066370F"/>
    <w:rsid w:val="006A0784"/>
    <w:rsid w:val="006A697B"/>
    <w:rsid w:val="006B4DDE"/>
    <w:rsid w:val="006E4597"/>
    <w:rsid w:val="00715EFA"/>
    <w:rsid w:val="00743968"/>
    <w:rsid w:val="00785415"/>
    <w:rsid w:val="00786294"/>
    <w:rsid w:val="00791CB9"/>
    <w:rsid w:val="00793130"/>
    <w:rsid w:val="00794358"/>
    <w:rsid w:val="00797DEE"/>
    <w:rsid w:val="007A1BE1"/>
    <w:rsid w:val="007B3233"/>
    <w:rsid w:val="007B5A42"/>
    <w:rsid w:val="007C199B"/>
    <w:rsid w:val="007D3073"/>
    <w:rsid w:val="007D64B9"/>
    <w:rsid w:val="007D72D4"/>
    <w:rsid w:val="007D73C5"/>
    <w:rsid w:val="007E0452"/>
    <w:rsid w:val="00800680"/>
    <w:rsid w:val="00800940"/>
    <w:rsid w:val="008070C0"/>
    <w:rsid w:val="00811C12"/>
    <w:rsid w:val="00845778"/>
    <w:rsid w:val="00887E28"/>
    <w:rsid w:val="008D5C3A"/>
    <w:rsid w:val="008E2870"/>
    <w:rsid w:val="008E6DA2"/>
    <w:rsid w:val="008F6DD5"/>
    <w:rsid w:val="008F7D6C"/>
    <w:rsid w:val="00904E17"/>
    <w:rsid w:val="00907B1E"/>
    <w:rsid w:val="00916FB5"/>
    <w:rsid w:val="00921576"/>
    <w:rsid w:val="00943AFD"/>
    <w:rsid w:val="00963A51"/>
    <w:rsid w:val="00983B6E"/>
    <w:rsid w:val="009936F8"/>
    <w:rsid w:val="00993961"/>
    <w:rsid w:val="009A3772"/>
    <w:rsid w:val="009D17F0"/>
    <w:rsid w:val="00A42796"/>
    <w:rsid w:val="00A5311D"/>
    <w:rsid w:val="00AD3B58"/>
    <w:rsid w:val="00AF49F1"/>
    <w:rsid w:val="00AF56C6"/>
    <w:rsid w:val="00AF7CB2"/>
    <w:rsid w:val="00B032E8"/>
    <w:rsid w:val="00B57F96"/>
    <w:rsid w:val="00B645D3"/>
    <w:rsid w:val="00B67892"/>
    <w:rsid w:val="00BA4D33"/>
    <w:rsid w:val="00BC2D06"/>
    <w:rsid w:val="00C0470A"/>
    <w:rsid w:val="00C358A2"/>
    <w:rsid w:val="00C5346E"/>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C5C2E"/>
    <w:rsid w:val="00DD682A"/>
    <w:rsid w:val="00E14D47"/>
    <w:rsid w:val="00E1641C"/>
    <w:rsid w:val="00E26708"/>
    <w:rsid w:val="00E34958"/>
    <w:rsid w:val="00E37AB0"/>
    <w:rsid w:val="00E574F7"/>
    <w:rsid w:val="00E71C39"/>
    <w:rsid w:val="00EA56E6"/>
    <w:rsid w:val="00EA64F1"/>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800680"/>
    <w:rPr>
      <w:b/>
      <w:sz w:val="24"/>
    </w:rPr>
  </w:style>
  <w:style w:type="paragraph" w:customStyle="1" w:styleId="Default">
    <w:name w:val="Default"/>
    <w:rsid w:val="00800680"/>
    <w:pPr>
      <w:autoSpaceDE w:val="0"/>
      <w:autoSpaceDN w:val="0"/>
      <w:adjustRightInd w:val="0"/>
    </w:pPr>
    <w:rPr>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800680"/>
    <w:rPr>
      <w:sz w:val="24"/>
      <w:szCs w:val="24"/>
    </w:rPr>
  </w:style>
  <w:style w:type="character" w:customStyle="1" w:styleId="H3Char">
    <w:name w:val="H3 Char"/>
    <w:link w:val="H3"/>
    <w:rsid w:val="006267DB"/>
    <w:rPr>
      <w:b/>
      <w:bCs/>
      <w:i/>
      <w:sz w:val="24"/>
    </w:rPr>
  </w:style>
  <w:style w:type="paragraph" w:styleId="ListParagraph">
    <w:name w:val="List Paragraph"/>
    <w:basedOn w:val="Normal"/>
    <w:uiPriority w:val="34"/>
    <w:qFormat/>
    <w:rsid w:val="006267DB"/>
    <w:pPr>
      <w:ind w:left="720"/>
      <w:contextualSpacing/>
    </w:pPr>
  </w:style>
  <w:style w:type="character" w:customStyle="1" w:styleId="FormulaBoldChar">
    <w:name w:val="Formula Bold Char"/>
    <w:link w:val="FormulaBold"/>
    <w:rsid w:val="006267DB"/>
    <w:rPr>
      <w:b/>
      <w:bCs/>
      <w:sz w:val="24"/>
      <w:szCs w:val="24"/>
    </w:rPr>
  </w:style>
  <w:style w:type="paragraph" w:customStyle="1" w:styleId="BodyTextNumbered">
    <w:name w:val="Body Text Numbered"/>
    <w:basedOn w:val="BodyText"/>
    <w:link w:val="BodyTextNumberedChar"/>
    <w:rsid w:val="006267DB"/>
    <w:pPr>
      <w:ind w:left="720" w:hanging="720"/>
    </w:pPr>
    <w:rPr>
      <w:szCs w:val="20"/>
    </w:rPr>
  </w:style>
  <w:style w:type="character" w:customStyle="1" w:styleId="BodyTextNumberedChar">
    <w:name w:val="Body Text Numbered Char"/>
    <w:link w:val="BodyTextNumbered"/>
    <w:rsid w:val="006267DB"/>
    <w:rPr>
      <w:sz w:val="24"/>
    </w:rPr>
  </w:style>
  <w:style w:type="character" w:customStyle="1" w:styleId="H4Char">
    <w:name w:val="H4 Char"/>
    <w:link w:val="H4"/>
    <w:rsid w:val="006267DB"/>
    <w:rPr>
      <w:b/>
      <w:bCs/>
      <w:snapToGrid w:val="0"/>
      <w:sz w:val="24"/>
    </w:rPr>
  </w:style>
  <w:style w:type="character" w:customStyle="1" w:styleId="FormulaChar">
    <w:name w:val="Formula Char"/>
    <w:link w:val="Formula"/>
    <w:rsid w:val="006267DB"/>
    <w:rPr>
      <w:bCs/>
      <w:sz w:val="24"/>
      <w:szCs w:val="24"/>
    </w:rPr>
  </w:style>
  <w:style w:type="character" w:customStyle="1" w:styleId="VariableDefinitionChar">
    <w:name w:val="Variable Definition Char"/>
    <w:link w:val="VariableDefinition"/>
    <w:rsid w:val="006267DB"/>
    <w:rPr>
      <w:iCs/>
      <w:sz w:val="24"/>
    </w:rPr>
  </w:style>
  <w:style w:type="character" w:customStyle="1" w:styleId="BodyTextNumberedChar1">
    <w:name w:val="Body Text Numbered Char1"/>
    <w:rsid w:val="00E574F7"/>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607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365419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9183006">
      <w:bodyDiv w:val="1"/>
      <w:marLeft w:val="0"/>
      <w:marRight w:val="0"/>
      <w:marTop w:val="0"/>
      <w:marBottom w:val="0"/>
      <w:divBdr>
        <w:top w:val="none" w:sz="0" w:space="0" w:color="auto"/>
        <w:left w:val="none" w:sz="0" w:space="0" w:color="auto"/>
        <w:bottom w:val="none" w:sz="0" w:space="0" w:color="auto"/>
        <w:right w:val="none" w:sz="0" w:space="0" w:color="auto"/>
      </w:divBdr>
    </w:div>
    <w:div w:id="9504721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image" Target="media/image3.wmf"/><Relationship Id="rId21" Type="http://schemas.openxmlformats.org/officeDocument/2006/relationships/control" Target="activeX/activeX5.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cory.phillips@ercot.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8" TargetMode="External"/><Relationship Id="rId24" Type="http://schemas.openxmlformats.org/officeDocument/2006/relationships/hyperlink" Target="mailto:Caitlin.smith@jupiterpower.io"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Robert.helton@engie.com" TargetMode="External"/><Relationship Id="rId28" Type="http://schemas.openxmlformats.org/officeDocument/2006/relationships/image" Target="media/image4.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A5931-F8BA-493C-9CA8-FD5A4789E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6D94A9D7-B0F7-4B62-A284-6C6A0169E4E2}">
  <ds:schemaRefs>
    <ds:schemaRef ds:uri="http://schemas.microsoft.com/office/2006/documentManagement/types"/>
    <ds:schemaRef ds:uri="http://purl.org/dc/dcmitype/"/>
    <ds:schemaRef ds:uri="http://schemas.openxmlformats.org/package/2006/metadata/core-properties"/>
    <ds:schemaRef ds:uri="e50c2e4a-fb1d-4161-81b9-5623c3f0c82b"/>
    <ds:schemaRef ds:uri="http://purl.org/dc/elements/1.1/"/>
    <ds:schemaRef ds:uri="http://schemas.microsoft.com/office/2006/metadata/properties"/>
    <ds:schemaRef ds:uri="http://www.w3.org/XML/1998/namespace"/>
    <ds:schemaRef ds:uri="http://schemas.microsoft.com/office/infopath/2007/PartnerControls"/>
    <ds:schemaRef ds:uri="cab09d9c-5730-44ce-a74a-32ebb28ed15c"/>
    <ds:schemaRef ds:uri="http://purl.org/dc/terms/"/>
  </ds:schemaRefs>
</ds:datastoreItem>
</file>

<file path=customXml/itemProps4.xml><?xml version="1.0" encoding="utf-8"?>
<ds:datastoreItem xmlns:ds="http://schemas.openxmlformats.org/officeDocument/2006/customXml" ds:itemID="{DAA0788A-D5FA-49E4-AB1F-A66043FD9482}">
  <ds:schemaRefs>
    <ds:schemaRef ds:uri="http://schemas.microsoft.com/sharepoint/v3/contenttype/forms"/>
  </ds:schemaRefs>
</ds:datastoreItem>
</file>

<file path=docMetadata/LabelInfo.xml><?xml version="1.0" encoding="utf-8"?>
<clbl:labelList xmlns:clbl="http://schemas.microsoft.com/office/2020/mipLabelMetadata">
  <clbl:label id="{0a9b9e15-83d2-4075-9282-a04e05c6580a}"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Normal.dotm</Template>
  <TotalTime>59</TotalTime>
  <Pages>27</Pages>
  <Words>9173</Words>
  <Characters>52566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61616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11</cp:revision>
  <cp:lastPrinted>2013-11-15T22:11:00Z</cp:lastPrinted>
  <dcterms:created xsi:type="dcterms:W3CDTF">2025-03-20T16:41:00Z</dcterms:created>
  <dcterms:modified xsi:type="dcterms:W3CDTF">2025-03-30T21:36:00Z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